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 xml:space="preserve">Stability &amp; Predictability of </w:t>
      </w:r>
      <w:proofErr w:type="spellStart"/>
      <w:r>
        <w:rPr>
          <w:rFonts w:ascii="Arial" w:hAnsi="Arial" w:cs="Arial"/>
        </w:rPr>
        <w:t>TNUoS</w:t>
      </w:r>
      <w:proofErr w:type="spellEnd"/>
      <w:r>
        <w:rPr>
          <w:rFonts w:ascii="Arial" w:hAnsi="Arial" w:cs="Arial"/>
        </w:rPr>
        <w:t xml:space="preserve">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 xml:space="preserve">commission than the typical 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w:t>
      </w:r>
      <w:proofErr w:type="gramStart"/>
      <w:r>
        <w:t xml:space="preserve">in </w:t>
      </w:r>
      <w:r w:rsidR="00061D6F">
        <w:t xml:space="preserve"> the</w:t>
      </w:r>
      <w:proofErr w:type="gramEnd"/>
      <w:r w:rsidR="00061D6F">
        <w:t xml:space="preserv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roofErr w:type="gramStart"/>
      <w:r>
        <w:t>);</w:t>
      </w:r>
      <w:proofErr w:type="gramEnd"/>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w:t>
      </w:r>
      <w:proofErr w:type="gramStart"/>
      <w:r>
        <w:t>a number of</w:t>
      </w:r>
      <w:proofErr w:type="gramEnd"/>
      <w:r>
        <w:t xml:space="preserve">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w:t>
      </w:r>
      <w:proofErr w:type="gramStart"/>
      <w:r>
        <w:t>below;</w:t>
      </w:r>
      <w:proofErr w:type="gramEnd"/>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w:t>
      </w:r>
      <w:proofErr w:type="gramStart"/>
      <w:r w:rsidRPr="001F0FA5">
        <w:t>as a result of</w:t>
      </w:r>
      <w:proofErr w:type="gramEnd"/>
      <w:r w:rsidRPr="001F0FA5">
        <w:t xml:space="preserve">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roofErr w:type="gramStart"/>
      <w:r>
        <w:t>);</w:t>
      </w:r>
      <w:proofErr w:type="gramEnd"/>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w:t>
      </w:r>
      <w:proofErr w:type="gramStart"/>
      <w:r w:rsidRPr="000D2008">
        <w:rPr>
          <w:rFonts w:ascii="Arial" w:hAnsi="Arial" w:cs="Arial"/>
          <w:sz w:val="22"/>
          <w:szCs w:val="22"/>
        </w:rPr>
        <w:t>as a result of</w:t>
      </w:r>
      <w:proofErr w:type="gramEnd"/>
      <w:r w:rsidRPr="000D2008">
        <w:rPr>
          <w:rFonts w:ascii="Arial" w:hAnsi="Arial" w:cs="Arial"/>
          <w:sz w:val="22"/>
          <w:szCs w:val="22"/>
        </w:rPr>
        <w:t xml:space="preserve">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w:t>
      </w:r>
      <w:proofErr w:type="spellStart"/>
      <w:r w:rsidRPr="008035A1">
        <w:t>TNUoS</w:t>
      </w:r>
      <w:proofErr w:type="spellEnd"/>
      <w:r w:rsidRPr="008035A1">
        <w:t xml:space="preserve">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w:t>
      </w:r>
      <w:proofErr w:type="gramStart"/>
      <w:r>
        <w:t>Typically</w:t>
      </w:r>
      <w:proofErr w:type="gramEnd"/>
      <w:r>
        <w:t xml:space="preserve"> with this </w:t>
      </w:r>
      <w:proofErr w:type="gramStart"/>
      <w:r>
        <w:t>option</w:t>
      </w:r>
      <w:proofErr w:type="gramEnd"/>
      <w:r>
        <w:t xml:space="preserve">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 xml:space="preserve">If an asset is reused following termination or allocated to connection when it has previously been allocated to </w:t>
      </w:r>
      <w:proofErr w:type="spellStart"/>
      <w:r>
        <w:t>TNUoS</w:t>
      </w:r>
      <w:proofErr w:type="spellEnd"/>
      <w:r>
        <w:t>,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w:t>
      </w:r>
      <w:proofErr w:type="gramStart"/>
      <w:r>
        <w:t>a number of</w:t>
      </w:r>
      <w:proofErr w:type="gramEnd"/>
      <w:r>
        <w:t xml:space="preserve">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 xml:space="preserve">The general principles used to date </w:t>
      </w:r>
      <w:proofErr w:type="gramStart"/>
      <w:r>
        <w:t>are</w:t>
      </w:r>
      <w:proofErr w:type="gramEnd"/>
      <w:r>
        <w:t xml:space="preserv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w:t>
      </w:r>
      <w:proofErr w:type="spellStart"/>
      <w:r>
        <w:t>TNUoS</w:t>
      </w:r>
      <w:proofErr w:type="spellEnd"/>
      <w:r>
        <w:t xml:space="preserve">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w:t>
      </w:r>
      <w:proofErr w:type="gramStart"/>
      <w:r w:rsidRPr="00CD2158">
        <w:rPr>
          <w:rFonts w:ascii="Arial" w:hAnsi="Arial" w:cs="Arial"/>
          <w:bCs/>
          <w:sz w:val="22"/>
          <w:szCs w:val="22"/>
        </w:rPr>
        <w:t>in order to</w:t>
      </w:r>
      <w:proofErr w:type="gramEnd"/>
      <w:r w:rsidRPr="00CD2158">
        <w:rPr>
          <w:rFonts w:ascii="Arial" w:hAnsi="Arial" w:cs="Arial"/>
          <w:bCs/>
          <w:sz w:val="22"/>
          <w:szCs w:val="22"/>
        </w:rPr>
        <w:t xml:space="preserve">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 xml:space="preserve">In this example, transformer charges include civil costs of plinth and noise enclosure and estimated transport </w:t>
      </w:r>
      <w:proofErr w:type="gramStart"/>
      <w:r w:rsidRPr="00225419">
        <w:rPr>
          <w:rFonts w:cs="Arial"/>
          <w:szCs w:val="22"/>
        </w:rPr>
        <w:t>costs, but</w:t>
      </w:r>
      <w:proofErr w:type="gramEnd"/>
      <w:r w:rsidRPr="00225419">
        <w:rPr>
          <w:rFonts w:cs="Arial"/>
          <w:szCs w:val="22"/>
        </w:rPr>
        <w:t xml:space="preserve">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w:t>
      </w:r>
      <w:proofErr w:type="gramStart"/>
      <w:r>
        <w:t>first year</w:t>
      </w:r>
      <w:proofErr w:type="gramEnd"/>
      <w:r>
        <w:t xml:space="preserve">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w:t>
      </w:r>
      <w:proofErr w:type="gramStart"/>
      <w:r w:rsidR="00841028">
        <w:t>The</w:t>
      </w:r>
      <w:proofErr w:type="gramEnd"/>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w:t>
      </w:r>
      <w:proofErr w:type="spellStart"/>
      <w:r>
        <w:t>TNUoS</w:t>
      </w:r>
      <w:proofErr w:type="spellEnd"/>
      <w:r>
        <w:t xml:space="preserve"> Charges is required to remain compliant with the Limiting </w:t>
      </w:r>
      <w:proofErr w:type="gramStart"/>
      <w:r>
        <w:t>Regulation</w:t>
      </w:r>
      <w:proofErr w:type="gramEnd"/>
      <w:r>
        <w:t xml:space="preserve">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w:t>
      </w:r>
      <w:proofErr w:type="spellStart"/>
      <w:r>
        <w:t>TNUoS</w:t>
      </w:r>
      <w:proofErr w:type="spellEnd"/>
      <w:r>
        <w:t xml:space="preserve">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 xml:space="preserve">b. Annual average </w:t>
      </w:r>
      <w:proofErr w:type="spellStart"/>
      <w:r>
        <w:t>TNUoS</w:t>
      </w:r>
      <w:proofErr w:type="spellEnd"/>
      <w:r>
        <w:t xml:space="preserve">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w:t>
      </w:r>
      <w:proofErr w:type="spellStart"/>
      <w:r w:rsidR="00DF66F2">
        <w:t>TNUoS</w:t>
      </w:r>
      <w:proofErr w:type="spellEnd"/>
      <w:r w:rsidR="00DF66F2">
        <w:t xml:space="preserve">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w:t>
      </w:r>
      <w:proofErr w:type="spellStart"/>
      <w:r>
        <w:t>TNUoS</w:t>
      </w:r>
      <w:proofErr w:type="spellEnd"/>
      <w:r>
        <w:t xml:space="preserve">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w:t>
      </w:r>
      <w:proofErr w:type="spellStart"/>
      <w:r>
        <w:t>TNUoS</w:t>
      </w:r>
      <w:proofErr w:type="spellEnd"/>
      <w:r>
        <w:t xml:space="preserve">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w:t>
      </w:r>
      <w:proofErr w:type="spellStart"/>
      <w:r>
        <w:t>TNUoS</w:t>
      </w:r>
      <w:proofErr w:type="spellEnd"/>
      <w:r>
        <w:t xml:space="preserve">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 xml:space="preserve">1.  a negative £/kW tariff that reduces annual average </w:t>
      </w:r>
      <w:proofErr w:type="spellStart"/>
      <w:r>
        <w:t>TNUoS</w:t>
      </w:r>
      <w:proofErr w:type="spellEnd"/>
      <w:r>
        <w:t xml:space="preserve">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 xml:space="preserve">2. a positive £/kW tariff that increases annual average </w:t>
      </w:r>
      <w:proofErr w:type="spellStart"/>
      <w:r w:rsidRPr="00A82D8F">
        <w:rPr>
          <w:rFonts w:ascii="Arial" w:hAnsi="Arial" w:cs="Arial"/>
          <w:sz w:val="22"/>
          <w:szCs w:val="22"/>
        </w:rPr>
        <w:t>TNUoS</w:t>
      </w:r>
      <w:proofErr w:type="spellEnd"/>
      <w:r w:rsidRPr="00A82D8F">
        <w:rPr>
          <w:rFonts w:ascii="Arial" w:hAnsi="Arial" w:cs="Arial"/>
          <w:sz w:val="22"/>
          <w:szCs w:val="22"/>
        </w:rPr>
        <w:t xml:space="preserve">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lastRenderedPageBreak/>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w:t>
      </w:r>
      <w:proofErr w:type="spellStart"/>
      <w:r>
        <w:t>TNUoS</w:t>
      </w:r>
      <w:proofErr w:type="spellEnd"/>
      <w:r>
        <w:t xml:space="preserve">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w:t>
      </w:r>
      <w:proofErr w:type="gramStart"/>
      <w:r w:rsidRPr="325E90A3">
        <w:rPr>
          <w:rFonts w:ascii="Arial" w:hAnsi="Arial" w:cs="Arial"/>
          <w:sz w:val="22"/>
          <w:szCs w:val="22"/>
        </w:rPr>
        <w:t>addition</w:t>
      </w:r>
      <w:proofErr w:type="gramEnd"/>
      <w:r w:rsidRPr="325E90A3">
        <w:rPr>
          <w:rFonts w:ascii="Arial" w:hAnsi="Arial" w:cs="Arial"/>
          <w:sz w:val="22"/>
          <w:szCs w:val="22"/>
        </w:rPr>
        <w:t xml:space="preserve">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w:t>
      </w:r>
      <w:proofErr w:type="spellStart"/>
      <w:r>
        <w:t>TNUoS</w:t>
      </w:r>
      <w:proofErr w:type="spellEnd"/>
      <w:r>
        <w:t xml:space="preserve"> charging methodology seeks to reflect these arrangements </w:t>
      </w:r>
      <w:proofErr w:type="gramStart"/>
      <w:r>
        <w:t>through the use of</w:t>
      </w:r>
      <w:proofErr w:type="gramEnd"/>
      <w:r>
        <w:t xml:space="preserve">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w:t>
      </w:r>
      <w:proofErr w:type="gramStart"/>
      <w:r w:rsidRPr="000B6C0D">
        <w:t>taken into account</w:t>
      </w:r>
      <w:proofErr w:type="gramEnd"/>
      <w:r w:rsidRPr="000B6C0D">
        <w: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w:t>
      </w:r>
      <w:proofErr w:type="gramStart"/>
      <w:r>
        <w:t>on the basis of</w:t>
      </w:r>
      <w:proofErr w:type="gramEnd"/>
      <w:r>
        <w:t xml:space="preserve">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w:t>
      </w:r>
      <w:proofErr w:type="spellStart"/>
      <w:r w:rsidR="006661FE">
        <w:t>TNUoS</w:t>
      </w:r>
      <w:proofErr w:type="spellEnd"/>
      <w:r w:rsidR="006661FE">
        <w:t xml:space="preserve">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w:t>
      </w:r>
      <w:proofErr w:type="gramStart"/>
      <w:r w:rsidR="006661FE">
        <w:t>tariffs</w:t>
      </w:r>
      <w:proofErr w:type="gramEnd"/>
      <w:r w:rsidR="006661FE">
        <w:t xml:space="preserve">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w:t>
      </w:r>
      <w:proofErr w:type="spellStart"/>
      <w:r>
        <w:t>TNUoS</w:t>
      </w:r>
      <w:proofErr w:type="spellEnd"/>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w:t>
      </w:r>
      <w:proofErr w:type="spellStart"/>
      <w:r>
        <w:t>TNUoS</w:t>
      </w:r>
      <w:proofErr w:type="spellEnd"/>
      <w:r>
        <w:t xml:space="preserve">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 xml:space="preserve">The process for calculating the </w:t>
      </w:r>
      <w:proofErr w:type="spellStart"/>
      <w:r>
        <w:t>TNUoS</w:t>
      </w:r>
      <w:proofErr w:type="spellEnd"/>
      <w:r>
        <w:t xml:space="preserve">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 xml:space="preserve">A 10% floor for the </w:t>
      </w:r>
      <w:proofErr w:type="gramStart"/>
      <w:r>
        <w:t>Year Round</w:t>
      </w:r>
      <w:proofErr w:type="gramEnd"/>
      <w:r>
        <w:t xml:space="preserve">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 xml:space="preserve">Average Cold Spell) peak demand minus total imports from external </w:t>
      </w:r>
      <w:proofErr w:type="gramStart"/>
      <w:r>
        <w:t>systems, and</w:t>
      </w:r>
      <w:proofErr w:type="gramEnd"/>
      <w:r>
        <w:t xml:space="preserve">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7370" w:type="dxa"/>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53" w:author="Martin Cahill [NESO]" w:date="2025-05-20T13:25:00Z" w16du:dateUtc="2025-05-20T12:25:00Z">
          <w:tblPr>
            <w:tblW w:w="8541" w:type="dxa"/>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094"/>
        <w:gridCol w:w="1915"/>
        <w:gridCol w:w="1860"/>
        <w:gridCol w:w="1501"/>
        <w:tblGridChange w:id="154">
          <w:tblGrid>
            <w:gridCol w:w="2094"/>
            <w:gridCol w:w="1915"/>
            <w:gridCol w:w="1860"/>
            <w:gridCol w:w="1501"/>
          </w:tblGrid>
        </w:tblGridChange>
      </w:tblGrid>
      <w:tr w:rsidR="00995826" w:rsidRPr="00506BD8" w14:paraId="177DE49B" w14:textId="271E9CBC" w:rsidTr="00995826">
        <w:tc>
          <w:tcPr>
            <w:tcW w:w="2094" w:type="dxa"/>
            <w:vAlign w:val="center"/>
            <w:tcPrChange w:id="155" w:author="Martin Cahill [NESO]" w:date="2025-05-20T13:25:00Z" w16du:dateUtc="2025-05-20T12:25:00Z">
              <w:tcPr>
                <w:tcW w:w="2134" w:type="dxa"/>
                <w:vAlign w:val="center"/>
              </w:tcPr>
            </w:tcPrChange>
          </w:tcPr>
          <w:p w14:paraId="03BE7D5C" w14:textId="77777777" w:rsidR="00995826" w:rsidRPr="00874A70" w:rsidRDefault="00995826" w:rsidP="00995826">
            <w:pPr>
              <w:pStyle w:val="1"/>
              <w:jc w:val="center"/>
              <w:rPr>
                <w:b/>
                <w:szCs w:val="22"/>
              </w:rPr>
            </w:pPr>
            <w:r w:rsidRPr="00874A70">
              <w:rPr>
                <w:b/>
                <w:szCs w:val="22"/>
              </w:rPr>
              <w:t>Generation Plant Type</w:t>
            </w:r>
          </w:p>
        </w:tc>
        <w:tc>
          <w:tcPr>
            <w:tcW w:w="1915" w:type="dxa"/>
            <w:vAlign w:val="center"/>
            <w:tcPrChange w:id="156" w:author="Martin Cahill [NESO]" w:date="2025-05-20T13:25:00Z" w16du:dateUtc="2025-05-20T12:25:00Z">
              <w:tcPr>
                <w:tcW w:w="1960" w:type="dxa"/>
                <w:vAlign w:val="center"/>
              </w:tcPr>
            </w:tcPrChange>
          </w:tcPr>
          <w:p w14:paraId="3DDBE72C" w14:textId="77777777" w:rsidR="00995826" w:rsidRPr="00874A70" w:rsidRDefault="00995826" w:rsidP="00995826">
            <w:pPr>
              <w:pStyle w:val="1"/>
              <w:jc w:val="center"/>
              <w:rPr>
                <w:b/>
                <w:szCs w:val="22"/>
              </w:rPr>
            </w:pPr>
            <w:r w:rsidRPr="00874A70">
              <w:rPr>
                <w:b/>
                <w:szCs w:val="22"/>
              </w:rPr>
              <w:t>Peak Security Background</w:t>
            </w:r>
          </w:p>
        </w:tc>
        <w:tc>
          <w:tcPr>
            <w:tcW w:w="1860" w:type="dxa"/>
            <w:vAlign w:val="center"/>
            <w:tcPrChange w:id="157" w:author="Martin Cahill [NESO]" w:date="2025-05-20T13:25:00Z" w16du:dateUtc="2025-05-20T12:25:00Z">
              <w:tcPr>
                <w:tcW w:w="1899" w:type="dxa"/>
                <w:vAlign w:val="center"/>
              </w:tcPr>
            </w:tcPrChange>
          </w:tcPr>
          <w:p w14:paraId="38405807" w14:textId="77777777" w:rsidR="00995826" w:rsidRPr="00874A70" w:rsidRDefault="00995826" w:rsidP="00995826">
            <w:pPr>
              <w:pStyle w:val="1"/>
              <w:jc w:val="center"/>
              <w:rPr>
                <w:b/>
                <w:szCs w:val="22"/>
              </w:rPr>
            </w:pPr>
            <w:proofErr w:type="gramStart"/>
            <w:r w:rsidRPr="00874A70">
              <w:rPr>
                <w:b/>
                <w:szCs w:val="22"/>
              </w:rPr>
              <w:t>Year Round</w:t>
            </w:r>
            <w:proofErr w:type="gramEnd"/>
            <w:r w:rsidRPr="00874A70">
              <w:rPr>
                <w:b/>
                <w:szCs w:val="22"/>
              </w:rPr>
              <w:t xml:space="preserve"> Background</w:t>
            </w:r>
          </w:p>
        </w:tc>
        <w:tc>
          <w:tcPr>
            <w:tcW w:w="1501" w:type="dxa"/>
            <w:tcPrChange w:id="158" w:author="Martin Cahill [NESO]" w:date="2025-05-20T13:25:00Z" w16du:dateUtc="2025-05-20T12:25:00Z">
              <w:tcPr>
                <w:tcW w:w="1274" w:type="dxa"/>
              </w:tcPr>
            </w:tcPrChange>
          </w:tcPr>
          <w:p w14:paraId="4DF67F6B" w14:textId="214BA771" w:rsidR="00995826" w:rsidRPr="00874A70" w:rsidRDefault="00995826" w:rsidP="00995826">
            <w:pPr>
              <w:pStyle w:val="1"/>
              <w:jc w:val="center"/>
              <w:rPr>
                <w:b/>
                <w:szCs w:val="22"/>
              </w:rPr>
            </w:pPr>
            <w:ins w:id="159" w:author="Martin Cahill [NESO]" w:date="2025-05-20T13:25:00Z" w16du:dateUtc="2025-05-20T12:25:00Z">
              <w:r>
                <w:rPr>
                  <w:b/>
                  <w:szCs w:val="22"/>
                </w:rPr>
                <w:t>Technology Type</w:t>
              </w:r>
            </w:ins>
          </w:p>
        </w:tc>
      </w:tr>
      <w:tr w:rsidR="00995826" w:rsidRPr="00506BD8" w14:paraId="45F61E55" w14:textId="7114B858" w:rsidTr="00995826">
        <w:tc>
          <w:tcPr>
            <w:tcW w:w="2094" w:type="dxa"/>
            <w:tcPrChange w:id="160" w:author="Martin Cahill [NESO]" w:date="2025-05-20T13:25:00Z" w16du:dateUtc="2025-05-20T12:25:00Z">
              <w:tcPr>
                <w:tcW w:w="2134" w:type="dxa"/>
              </w:tcPr>
            </w:tcPrChange>
          </w:tcPr>
          <w:p w14:paraId="53B7BC8A" w14:textId="77777777" w:rsidR="00995826" w:rsidRPr="00874A70" w:rsidRDefault="00995826" w:rsidP="00995826">
            <w:pPr>
              <w:pStyle w:val="1"/>
              <w:jc w:val="both"/>
              <w:rPr>
                <w:szCs w:val="22"/>
              </w:rPr>
            </w:pPr>
            <w:r w:rsidRPr="00874A70">
              <w:rPr>
                <w:szCs w:val="22"/>
              </w:rPr>
              <w:t>Intermittent</w:t>
            </w:r>
          </w:p>
        </w:tc>
        <w:tc>
          <w:tcPr>
            <w:tcW w:w="1915" w:type="dxa"/>
            <w:tcPrChange w:id="161" w:author="Martin Cahill [NESO]" w:date="2025-05-20T13:25:00Z" w16du:dateUtc="2025-05-20T12:25:00Z">
              <w:tcPr>
                <w:tcW w:w="1960" w:type="dxa"/>
              </w:tcPr>
            </w:tcPrChange>
          </w:tcPr>
          <w:p w14:paraId="4AC8D6BE" w14:textId="77777777" w:rsidR="00995826" w:rsidRPr="00874A70" w:rsidRDefault="00995826" w:rsidP="00995826">
            <w:pPr>
              <w:pStyle w:val="1"/>
              <w:jc w:val="center"/>
              <w:rPr>
                <w:szCs w:val="22"/>
              </w:rPr>
            </w:pPr>
            <w:r w:rsidRPr="00874A70">
              <w:rPr>
                <w:szCs w:val="22"/>
              </w:rPr>
              <w:t>Fixed (0%)</w:t>
            </w:r>
          </w:p>
        </w:tc>
        <w:tc>
          <w:tcPr>
            <w:tcW w:w="1860" w:type="dxa"/>
            <w:tcPrChange w:id="162" w:author="Martin Cahill [NESO]" w:date="2025-05-20T13:25:00Z" w16du:dateUtc="2025-05-20T12:25:00Z">
              <w:tcPr>
                <w:tcW w:w="1899" w:type="dxa"/>
              </w:tcPr>
            </w:tcPrChange>
          </w:tcPr>
          <w:p w14:paraId="15E32459" w14:textId="77777777" w:rsidR="00995826" w:rsidRPr="00874A70" w:rsidRDefault="00995826" w:rsidP="00995826">
            <w:pPr>
              <w:pStyle w:val="1"/>
              <w:jc w:val="center"/>
              <w:rPr>
                <w:szCs w:val="22"/>
              </w:rPr>
            </w:pPr>
            <w:r w:rsidRPr="00874A70">
              <w:rPr>
                <w:szCs w:val="22"/>
              </w:rPr>
              <w:t>Fixed (70%)</w:t>
            </w:r>
          </w:p>
        </w:tc>
        <w:tc>
          <w:tcPr>
            <w:tcW w:w="1501" w:type="dxa"/>
            <w:tcPrChange w:id="163" w:author="Martin Cahill [NESO]" w:date="2025-05-20T13:25:00Z" w16du:dateUtc="2025-05-20T12:25:00Z">
              <w:tcPr>
                <w:tcW w:w="1274" w:type="dxa"/>
              </w:tcPr>
            </w:tcPrChange>
          </w:tcPr>
          <w:p w14:paraId="04C8DFAE" w14:textId="6E635F0F" w:rsidR="00995826" w:rsidRPr="00874A70" w:rsidRDefault="00995826" w:rsidP="00995826">
            <w:pPr>
              <w:pStyle w:val="1"/>
              <w:jc w:val="center"/>
              <w:rPr>
                <w:szCs w:val="22"/>
              </w:rPr>
            </w:pPr>
            <w:ins w:id="164" w:author="Martin Cahill [NESO]" w:date="2025-05-20T13:25:00Z" w16du:dateUtc="2025-05-20T12:25:00Z">
              <w:r>
                <w:rPr>
                  <w:szCs w:val="22"/>
                </w:rPr>
                <w:t>Intermittent</w:t>
              </w:r>
            </w:ins>
          </w:p>
        </w:tc>
      </w:tr>
      <w:tr w:rsidR="00995826" w:rsidRPr="00506BD8" w14:paraId="7C06D146" w14:textId="038F53A0" w:rsidTr="00995826">
        <w:tc>
          <w:tcPr>
            <w:tcW w:w="2094" w:type="dxa"/>
            <w:tcPrChange w:id="165" w:author="Martin Cahill [NESO]" w:date="2025-05-20T13:25:00Z" w16du:dateUtc="2025-05-20T12:25:00Z">
              <w:tcPr>
                <w:tcW w:w="2134" w:type="dxa"/>
              </w:tcPr>
            </w:tcPrChange>
          </w:tcPr>
          <w:p w14:paraId="0DF67EF8" w14:textId="77777777" w:rsidR="00995826" w:rsidRPr="00874A70" w:rsidRDefault="00995826" w:rsidP="00995826">
            <w:pPr>
              <w:pStyle w:val="1"/>
              <w:jc w:val="both"/>
              <w:rPr>
                <w:szCs w:val="22"/>
              </w:rPr>
            </w:pPr>
            <w:r w:rsidRPr="00874A70">
              <w:rPr>
                <w:szCs w:val="22"/>
              </w:rPr>
              <w:lastRenderedPageBreak/>
              <w:t>Nuclear &amp; CCS</w:t>
            </w:r>
          </w:p>
        </w:tc>
        <w:tc>
          <w:tcPr>
            <w:tcW w:w="1915" w:type="dxa"/>
            <w:tcPrChange w:id="166" w:author="Martin Cahill [NESO]" w:date="2025-05-20T13:25:00Z" w16du:dateUtc="2025-05-20T12:25:00Z">
              <w:tcPr>
                <w:tcW w:w="1960" w:type="dxa"/>
              </w:tcPr>
            </w:tcPrChange>
          </w:tcPr>
          <w:p w14:paraId="4471ACA3" w14:textId="77777777" w:rsidR="00995826" w:rsidRPr="00874A70" w:rsidRDefault="00995826" w:rsidP="00995826">
            <w:pPr>
              <w:pStyle w:val="1"/>
              <w:jc w:val="center"/>
              <w:rPr>
                <w:szCs w:val="22"/>
              </w:rPr>
            </w:pPr>
            <w:r w:rsidRPr="00874A70">
              <w:rPr>
                <w:szCs w:val="22"/>
              </w:rPr>
              <w:t>Variable</w:t>
            </w:r>
          </w:p>
        </w:tc>
        <w:tc>
          <w:tcPr>
            <w:tcW w:w="1860" w:type="dxa"/>
            <w:tcPrChange w:id="167" w:author="Martin Cahill [NESO]" w:date="2025-05-20T13:25:00Z" w16du:dateUtc="2025-05-20T12:25:00Z">
              <w:tcPr>
                <w:tcW w:w="1899" w:type="dxa"/>
              </w:tcPr>
            </w:tcPrChange>
          </w:tcPr>
          <w:p w14:paraId="57F8BA10" w14:textId="77777777" w:rsidR="00995826" w:rsidRPr="00874A70" w:rsidRDefault="00995826" w:rsidP="00995826">
            <w:pPr>
              <w:pStyle w:val="1"/>
              <w:jc w:val="center"/>
              <w:rPr>
                <w:szCs w:val="22"/>
              </w:rPr>
            </w:pPr>
            <w:r w:rsidRPr="00874A70">
              <w:rPr>
                <w:szCs w:val="22"/>
              </w:rPr>
              <w:t>Fixed (85%)</w:t>
            </w:r>
          </w:p>
        </w:tc>
        <w:tc>
          <w:tcPr>
            <w:tcW w:w="1501" w:type="dxa"/>
            <w:tcPrChange w:id="168" w:author="Martin Cahill [NESO]" w:date="2025-05-20T13:25:00Z" w16du:dateUtc="2025-05-20T12:25:00Z">
              <w:tcPr>
                <w:tcW w:w="1274" w:type="dxa"/>
              </w:tcPr>
            </w:tcPrChange>
          </w:tcPr>
          <w:p w14:paraId="2B8D2A6B" w14:textId="7542A773" w:rsidR="00995826" w:rsidRPr="00874A70" w:rsidRDefault="00995826" w:rsidP="00995826">
            <w:pPr>
              <w:pStyle w:val="1"/>
              <w:jc w:val="center"/>
              <w:rPr>
                <w:szCs w:val="22"/>
              </w:rPr>
            </w:pPr>
            <w:ins w:id="169" w:author="Martin Cahill [NESO]" w:date="2025-05-20T13:25:00Z" w16du:dateUtc="2025-05-20T12:25:00Z">
              <w:r>
                <w:rPr>
                  <w:szCs w:val="22"/>
                </w:rPr>
                <w:t>Conventional Low Carbon</w:t>
              </w:r>
            </w:ins>
          </w:p>
        </w:tc>
      </w:tr>
      <w:tr w:rsidR="00995826" w:rsidRPr="00506BD8" w14:paraId="1DC1DE16" w14:textId="1609C672" w:rsidTr="00995826">
        <w:tc>
          <w:tcPr>
            <w:tcW w:w="2094" w:type="dxa"/>
            <w:tcPrChange w:id="170" w:author="Martin Cahill [NESO]" w:date="2025-05-20T13:25:00Z" w16du:dateUtc="2025-05-20T12:25:00Z">
              <w:tcPr>
                <w:tcW w:w="2134" w:type="dxa"/>
              </w:tcPr>
            </w:tcPrChange>
          </w:tcPr>
          <w:p w14:paraId="2C9765FD" w14:textId="77777777" w:rsidR="00995826" w:rsidRPr="00874A70" w:rsidRDefault="00995826" w:rsidP="00995826">
            <w:pPr>
              <w:pStyle w:val="1"/>
              <w:jc w:val="both"/>
              <w:rPr>
                <w:szCs w:val="22"/>
              </w:rPr>
            </w:pPr>
            <w:r w:rsidRPr="00874A70">
              <w:rPr>
                <w:szCs w:val="22"/>
              </w:rPr>
              <w:t>Interconnectors</w:t>
            </w:r>
          </w:p>
        </w:tc>
        <w:tc>
          <w:tcPr>
            <w:tcW w:w="1915" w:type="dxa"/>
            <w:tcPrChange w:id="171" w:author="Martin Cahill [NESO]" w:date="2025-05-20T13:25:00Z" w16du:dateUtc="2025-05-20T12:25:00Z">
              <w:tcPr>
                <w:tcW w:w="1960" w:type="dxa"/>
              </w:tcPr>
            </w:tcPrChange>
          </w:tcPr>
          <w:p w14:paraId="4730629E" w14:textId="77777777" w:rsidR="00995826" w:rsidRPr="00874A70" w:rsidRDefault="00995826" w:rsidP="00995826">
            <w:pPr>
              <w:pStyle w:val="1"/>
              <w:jc w:val="center"/>
              <w:rPr>
                <w:szCs w:val="22"/>
              </w:rPr>
            </w:pPr>
            <w:r w:rsidRPr="00874A70">
              <w:rPr>
                <w:szCs w:val="22"/>
              </w:rPr>
              <w:t>Fixed (0%)</w:t>
            </w:r>
          </w:p>
        </w:tc>
        <w:tc>
          <w:tcPr>
            <w:tcW w:w="1860" w:type="dxa"/>
            <w:tcPrChange w:id="172" w:author="Martin Cahill [NESO]" w:date="2025-05-20T13:25:00Z" w16du:dateUtc="2025-05-20T12:25:00Z">
              <w:tcPr>
                <w:tcW w:w="1899" w:type="dxa"/>
              </w:tcPr>
            </w:tcPrChange>
          </w:tcPr>
          <w:p w14:paraId="26441AB8" w14:textId="77777777" w:rsidR="00995826" w:rsidRPr="00874A70" w:rsidRDefault="00995826" w:rsidP="00995826">
            <w:pPr>
              <w:pStyle w:val="1"/>
              <w:jc w:val="center"/>
              <w:rPr>
                <w:szCs w:val="22"/>
              </w:rPr>
            </w:pPr>
            <w:r w:rsidRPr="00874A70">
              <w:rPr>
                <w:szCs w:val="22"/>
              </w:rPr>
              <w:t>Fixed (100%)</w:t>
            </w:r>
          </w:p>
        </w:tc>
        <w:tc>
          <w:tcPr>
            <w:tcW w:w="1501" w:type="dxa"/>
            <w:tcPrChange w:id="173" w:author="Martin Cahill [NESO]" w:date="2025-05-20T13:25:00Z" w16du:dateUtc="2025-05-20T12:25:00Z">
              <w:tcPr>
                <w:tcW w:w="1274" w:type="dxa"/>
              </w:tcPr>
            </w:tcPrChange>
          </w:tcPr>
          <w:p w14:paraId="406DA189" w14:textId="191EE14A" w:rsidR="00995826" w:rsidRPr="00874A70" w:rsidRDefault="00995826" w:rsidP="00995826">
            <w:pPr>
              <w:pStyle w:val="1"/>
              <w:jc w:val="center"/>
              <w:rPr>
                <w:szCs w:val="22"/>
              </w:rPr>
            </w:pPr>
            <w:ins w:id="174" w:author="Martin Cahill [NESO]" w:date="2025-05-20T13:25:00Z" w16du:dateUtc="2025-05-20T12:25:00Z">
              <w:r>
                <w:rPr>
                  <w:szCs w:val="22"/>
                </w:rPr>
                <w:t>N/A</w:t>
              </w:r>
            </w:ins>
          </w:p>
        </w:tc>
      </w:tr>
      <w:tr w:rsidR="00995826" w:rsidRPr="00506BD8" w14:paraId="4C8CC99E" w14:textId="599CB976" w:rsidTr="00995826">
        <w:tc>
          <w:tcPr>
            <w:tcW w:w="2094" w:type="dxa"/>
            <w:tcPrChange w:id="175" w:author="Martin Cahill [NESO]" w:date="2025-05-20T13:25:00Z" w16du:dateUtc="2025-05-20T12:25:00Z">
              <w:tcPr>
                <w:tcW w:w="2134" w:type="dxa"/>
              </w:tcPr>
            </w:tcPrChange>
          </w:tcPr>
          <w:p w14:paraId="3171B248" w14:textId="77777777" w:rsidR="00995826" w:rsidRPr="00874A70" w:rsidRDefault="00995826" w:rsidP="00995826">
            <w:pPr>
              <w:pStyle w:val="1"/>
              <w:jc w:val="both"/>
              <w:rPr>
                <w:szCs w:val="22"/>
              </w:rPr>
            </w:pPr>
            <w:r w:rsidRPr="00874A70">
              <w:rPr>
                <w:szCs w:val="22"/>
              </w:rPr>
              <w:t>Hydro</w:t>
            </w:r>
          </w:p>
        </w:tc>
        <w:tc>
          <w:tcPr>
            <w:tcW w:w="1915" w:type="dxa"/>
            <w:tcPrChange w:id="176" w:author="Martin Cahill [NESO]" w:date="2025-05-20T13:25:00Z" w16du:dateUtc="2025-05-20T12:25:00Z">
              <w:tcPr>
                <w:tcW w:w="1960" w:type="dxa"/>
              </w:tcPr>
            </w:tcPrChange>
          </w:tcPr>
          <w:p w14:paraId="71D14826" w14:textId="77777777" w:rsidR="00995826" w:rsidRPr="00874A70" w:rsidRDefault="00995826" w:rsidP="00995826">
            <w:pPr>
              <w:pStyle w:val="1"/>
              <w:jc w:val="center"/>
              <w:rPr>
                <w:szCs w:val="22"/>
              </w:rPr>
            </w:pPr>
            <w:r w:rsidRPr="00874A70">
              <w:rPr>
                <w:szCs w:val="22"/>
              </w:rPr>
              <w:t>Variable</w:t>
            </w:r>
          </w:p>
        </w:tc>
        <w:tc>
          <w:tcPr>
            <w:tcW w:w="1860" w:type="dxa"/>
            <w:tcPrChange w:id="177" w:author="Martin Cahill [NESO]" w:date="2025-05-20T13:25:00Z" w16du:dateUtc="2025-05-20T12:25:00Z">
              <w:tcPr>
                <w:tcW w:w="1899" w:type="dxa"/>
              </w:tcPr>
            </w:tcPrChange>
          </w:tcPr>
          <w:p w14:paraId="04C9CB66" w14:textId="67ECBB71" w:rsidR="00995826" w:rsidRPr="00874A70" w:rsidRDefault="00995826" w:rsidP="00995826">
            <w:pPr>
              <w:pStyle w:val="1"/>
              <w:jc w:val="center"/>
              <w:rPr>
                <w:szCs w:val="22"/>
              </w:rPr>
            </w:pPr>
            <w:r w:rsidRPr="00874A70">
              <w:rPr>
                <w:szCs w:val="22"/>
              </w:rPr>
              <w:t>Variable</w:t>
            </w:r>
            <w:r>
              <w:rPr>
                <w:szCs w:val="22"/>
              </w:rPr>
              <w:t xml:space="preserve"> (&gt;10%)</w:t>
            </w:r>
          </w:p>
        </w:tc>
        <w:tc>
          <w:tcPr>
            <w:tcW w:w="1501" w:type="dxa"/>
            <w:tcPrChange w:id="178" w:author="Martin Cahill [NESO]" w:date="2025-05-20T13:25:00Z" w16du:dateUtc="2025-05-20T12:25:00Z">
              <w:tcPr>
                <w:tcW w:w="1274" w:type="dxa"/>
              </w:tcPr>
            </w:tcPrChange>
          </w:tcPr>
          <w:p w14:paraId="1E46569F" w14:textId="50B586C2" w:rsidR="00995826" w:rsidRPr="00874A70" w:rsidRDefault="00995826" w:rsidP="00995826">
            <w:pPr>
              <w:pStyle w:val="1"/>
              <w:jc w:val="center"/>
              <w:rPr>
                <w:szCs w:val="22"/>
              </w:rPr>
            </w:pPr>
            <w:ins w:id="179" w:author="Martin Cahill [NESO]" w:date="2025-05-20T13:25:00Z" w16du:dateUtc="2025-05-20T12:25:00Z">
              <w:r>
                <w:rPr>
                  <w:szCs w:val="22"/>
                </w:rPr>
                <w:t>Conventional Low Carbon</w:t>
              </w:r>
            </w:ins>
          </w:p>
        </w:tc>
      </w:tr>
      <w:tr w:rsidR="00995826" w:rsidRPr="00506BD8" w14:paraId="11CB4A1A" w14:textId="17D2C4C9" w:rsidTr="00995826">
        <w:tc>
          <w:tcPr>
            <w:tcW w:w="2094" w:type="dxa"/>
            <w:tcPrChange w:id="180" w:author="Martin Cahill [NESO]" w:date="2025-05-20T13:25:00Z" w16du:dateUtc="2025-05-20T12:25:00Z">
              <w:tcPr>
                <w:tcW w:w="2134" w:type="dxa"/>
              </w:tcPr>
            </w:tcPrChange>
          </w:tcPr>
          <w:p w14:paraId="501F89C4" w14:textId="77777777" w:rsidR="00995826" w:rsidRPr="00874A70" w:rsidRDefault="00995826" w:rsidP="00995826">
            <w:pPr>
              <w:pStyle w:val="1"/>
              <w:jc w:val="both"/>
              <w:rPr>
                <w:szCs w:val="22"/>
              </w:rPr>
            </w:pPr>
            <w:r w:rsidRPr="00874A70">
              <w:rPr>
                <w:szCs w:val="22"/>
              </w:rPr>
              <w:t>Pumped Storage</w:t>
            </w:r>
          </w:p>
        </w:tc>
        <w:tc>
          <w:tcPr>
            <w:tcW w:w="1915" w:type="dxa"/>
            <w:tcPrChange w:id="181" w:author="Martin Cahill [NESO]" w:date="2025-05-20T13:25:00Z" w16du:dateUtc="2025-05-20T12:25:00Z">
              <w:tcPr>
                <w:tcW w:w="1960" w:type="dxa"/>
              </w:tcPr>
            </w:tcPrChange>
          </w:tcPr>
          <w:p w14:paraId="64F4F619" w14:textId="77777777" w:rsidR="00995826" w:rsidRPr="00874A70" w:rsidRDefault="00995826" w:rsidP="00995826">
            <w:pPr>
              <w:pStyle w:val="1"/>
              <w:jc w:val="center"/>
              <w:rPr>
                <w:szCs w:val="22"/>
              </w:rPr>
            </w:pPr>
            <w:r w:rsidRPr="00874A70">
              <w:rPr>
                <w:szCs w:val="22"/>
              </w:rPr>
              <w:t>Variable</w:t>
            </w:r>
          </w:p>
        </w:tc>
        <w:tc>
          <w:tcPr>
            <w:tcW w:w="1860" w:type="dxa"/>
            <w:tcPrChange w:id="182" w:author="Martin Cahill [NESO]" w:date="2025-05-20T13:25:00Z" w16du:dateUtc="2025-05-20T12:25:00Z">
              <w:tcPr>
                <w:tcW w:w="1899" w:type="dxa"/>
              </w:tcPr>
            </w:tcPrChange>
          </w:tcPr>
          <w:p w14:paraId="24920B61" w14:textId="77777777" w:rsidR="00995826" w:rsidRPr="00874A70" w:rsidRDefault="00995826" w:rsidP="00995826">
            <w:pPr>
              <w:pStyle w:val="1"/>
              <w:jc w:val="center"/>
              <w:rPr>
                <w:szCs w:val="22"/>
              </w:rPr>
            </w:pPr>
            <w:r w:rsidRPr="00874A70">
              <w:rPr>
                <w:szCs w:val="22"/>
              </w:rPr>
              <w:t>Fixed (50%)</w:t>
            </w:r>
          </w:p>
        </w:tc>
        <w:tc>
          <w:tcPr>
            <w:tcW w:w="1501" w:type="dxa"/>
            <w:tcPrChange w:id="183" w:author="Martin Cahill [NESO]" w:date="2025-05-20T13:25:00Z" w16du:dateUtc="2025-05-20T12:25:00Z">
              <w:tcPr>
                <w:tcW w:w="1274" w:type="dxa"/>
              </w:tcPr>
            </w:tcPrChange>
          </w:tcPr>
          <w:p w14:paraId="1CFC8EDD" w14:textId="5EFFA720" w:rsidR="00995826" w:rsidRPr="00874A70" w:rsidRDefault="00995826" w:rsidP="00995826">
            <w:pPr>
              <w:pStyle w:val="1"/>
              <w:jc w:val="center"/>
              <w:rPr>
                <w:szCs w:val="22"/>
              </w:rPr>
            </w:pPr>
            <w:ins w:id="184" w:author="Martin Cahill [NESO]" w:date="2025-05-20T13:25:00Z" w16du:dateUtc="2025-05-20T12:25:00Z">
              <w:r>
                <w:rPr>
                  <w:szCs w:val="22"/>
                </w:rPr>
                <w:t>Conventional Carbon</w:t>
              </w:r>
            </w:ins>
          </w:p>
        </w:tc>
      </w:tr>
      <w:tr w:rsidR="00995826" w:rsidRPr="00506BD8" w14:paraId="5F4836F2" w14:textId="14EEED31" w:rsidTr="00995826">
        <w:tc>
          <w:tcPr>
            <w:tcW w:w="2094" w:type="dxa"/>
            <w:tcPrChange w:id="185" w:author="Martin Cahill [NESO]" w:date="2025-05-20T13:25:00Z" w16du:dateUtc="2025-05-20T12:25:00Z">
              <w:tcPr>
                <w:tcW w:w="2134" w:type="dxa"/>
              </w:tcPr>
            </w:tcPrChange>
          </w:tcPr>
          <w:p w14:paraId="3EE69452" w14:textId="77777777" w:rsidR="00995826" w:rsidRPr="00874A70" w:rsidRDefault="00995826" w:rsidP="00995826">
            <w:pPr>
              <w:pStyle w:val="1"/>
              <w:jc w:val="both"/>
              <w:rPr>
                <w:szCs w:val="22"/>
              </w:rPr>
            </w:pPr>
            <w:r w:rsidRPr="00874A70">
              <w:rPr>
                <w:szCs w:val="22"/>
              </w:rPr>
              <w:t>Peaking</w:t>
            </w:r>
          </w:p>
        </w:tc>
        <w:tc>
          <w:tcPr>
            <w:tcW w:w="1915" w:type="dxa"/>
            <w:tcPrChange w:id="186" w:author="Martin Cahill [NESO]" w:date="2025-05-20T13:25:00Z" w16du:dateUtc="2025-05-20T12:25:00Z">
              <w:tcPr>
                <w:tcW w:w="1960" w:type="dxa"/>
              </w:tcPr>
            </w:tcPrChange>
          </w:tcPr>
          <w:p w14:paraId="2ED4F591" w14:textId="77777777" w:rsidR="00995826" w:rsidRPr="00874A70" w:rsidRDefault="00995826" w:rsidP="00995826">
            <w:pPr>
              <w:pStyle w:val="1"/>
              <w:jc w:val="center"/>
              <w:rPr>
                <w:szCs w:val="22"/>
              </w:rPr>
            </w:pPr>
            <w:r w:rsidRPr="00874A70">
              <w:rPr>
                <w:szCs w:val="22"/>
              </w:rPr>
              <w:t>Variable</w:t>
            </w:r>
          </w:p>
        </w:tc>
        <w:tc>
          <w:tcPr>
            <w:tcW w:w="1860" w:type="dxa"/>
            <w:tcPrChange w:id="187" w:author="Martin Cahill [NESO]" w:date="2025-05-20T13:25:00Z" w16du:dateUtc="2025-05-20T12:25:00Z">
              <w:tcPr>
                <w:tcW w:w="1899" w:type="dxa"/>
              </w:tcPr>
            </w:tcPrChange>
          </w:tcPr>
          <w:p w14:paraId="3ADD851B" w14:textId="77777777" w:rsidR="00995826" w:rsidRPr="00874A70" w:rsidRDefault="00995826" w:rsidP="00995826">
            <w:pPr>
              <w:pStyle w:val="1"/>
              <w:jc w:val="center"/>
              <w:rPr>
                <w:szCs w:val="22"/>
              </w:rPr>
            </w:pPr>
            <w:proofErr w:type="gramStart"/>
            <w:r w:rsidRPr="00874A70">
              <w:rPr>
                <w:szCs w:val="22"/>
              </w:rPr>
              <w:t>Fixed  (</w:t>
            </w:r>
            <w:proofErr w:type="gramEnd"/>
            <w:r w:rsidRPr="00874A70">
              <w:rPr>
                <w:szCs w:val="22"/>
              </w:rPr>
              <w:t>0%)</w:t>
            </w:r>
          </w:p>
        </w:tc>
        <w:tc>
          <w:tcPr>
            <w:tcW w:w="1501" w:type="dxa"/>
            <w:tcPrChange w:id="188" w:author="Martin Cahill [NESO]" w:date="2025-05-20T13:25:00Z" w16du:dateUtc="2025-05-20T12:25:00Z">
              <w:tcPr>
                <w:tcW w:w="1274" w:type="dxa"/>
              </w:tcPr>
            </w:tcPrChange>
          </w:tcPr>
          <w:p w14:paraId="7AC8A5DF" w14:textId="10BB70FC" w:rsidR="00995826" w:rsidRPr="00874A70" w:rsidRDefault="00995826" w:rsidP="00995826">
            <w:pPr>
              <w:pStyle w:val="1"/>
              <w:jc w:val="center"/>
              <w:rPr>
                <w:szCs w:val="22"/>
              </w:rPr>
            </w:pPr>
            <w:ins w:id="189" w:author="Martin Cahill [NESO]" w:date="2025-05-20T13:25:00Z" w16du:dateUtc="2025-05-20T12:25:00Z">
              <w:r>
                <w:rPr>
                  <w:szCs w:val="22"/>
                </w:rPr>
                <w:t>Conventional Carbon</w:t>
              </w:r>
            </w:ins>
          </w:p>
        </w:tc>
      </w:tr>
      <w:tr w:rsidR="00995826" w:rsidRPr="00506BD8" w14:paraId="4A8BF391" w14:textId="5EC0EF70" w:rsidTr="00995826">
        <w:tc>
          <w:tcPr>
            <w:tcW w:w="2094" w:type="dxa"/>
            <w:tcPrChange w:id="190" w:author="Martin Cahill [NESO]" w:date="2025-05-20T13:25:00Z" w16du:dateUtc="2025-05-20T12:25:00Z">
              <w:tcPr>
                <w:tcW w:w="2134" w:type="dxa"/>
              </w:tcPr>
            </w:tcPrChange>
          </w:tcPr>
          <w:p w14:paraId="7070CF75" w14:textId="77777777" w:rsidR="00995826" w:rsidRPr="00874A70" w:rsidRDefault="00995826" w:rsidP="00995826">
            <w:pPr>
              <w:pStyle w:val="1"/>
              <w:jc w:val="both"/>
              <w:rPr>
                <w:szCs w:val="22"/>
              </w:rPr>
            </w:pPr>
            <w:r w:rsidRPr="00874A70">
              <w:rPr>
                <w:szCs w:val="22"/>
              </w:rPr>
              <w:t>Other (Conventional)</w:t>
            </w:r>
          </w:p>
        </w:tc>
        <w:tc>
          <w:tcPr>
            <w:tcW w:w="1915" w:type="dxa"/>
            <w:tcPrChange w:id="191" w:author="Martin Cahill [NESO]" w:date="2025-05-20T13:25:00Z" w16du:dateUtc="2025-05-20T12:25:00Z">
              <w:tcPr>
                <w:tcW w:w="1960" w:type="dxa"/>
              </w:tcPr>
            </w:tcPrChange>
          </w:tcPr>
          <w:p w14:paraId="32D3AAC6" w14:textId="77777777" w:rsidR="00995826" w:rsidRPr="00874A70" w:rsidRDefault="00995826" w:rsidP="00995826">
            <w:pPr>
              <w:pStyle w:val="1"/>
              <w:jc w:val="center"/>
              <w:rPr>
                <w:szCs w:val="22"/>
              </w:rPr>
            </w:pPr>
            <w:r w:rsidRPr="00874A70">
              <w:rPr>
                <w:szCs w:val="22"/>
              </w:rPr>
              <w:t>Variable</w:t>
            </w:r>
          </w:p>
        </w:tc>
        <w:tc>
          <w:tcPr>
            <w:tcW w:w="1860" w:type="dxa"/>
            <w:tcPrChange w:id="192" w:author="Martin Cahill [NESO]" w:date="2025-05-20T13:25:00Z" w16du:dateUtc="2025-05-20T12:25:00Z">
              <w:tcPr>
                <w:tcW w:w="1899" w:type="dxa"/>
              </w:tcPr>
            </w:tcPrChange>
          </w:tcPr>
          <w:p w14:paraId="7D4B3DBA" w14:textId="0329E6FF" w:rsidR="00995826" w:rsidRPr="00874A70" w:rsidRDefault="00995826" w:rsidP="00995826">
            <w:pPr>
              <w:pStyle w:val="1"/>
              <w:jc w:val="center"/>
              <w:rPr>
                <w:szCs w:val="22"/>
              </w:rPr>
            </w:pPr>
            <w:r w:rsidRPr="00874A70">
              <w:rPr>
                <w:szCs w:val="22"/>
              </w:rPr>
              <w:t>Variable</w:t>
            </w:r>
            <w:r>
              <w:rPr>
                <w:szCs w:val="22"/>
              </w:rPr>
              <w:t xml:space="preserve"> (&gt;10%)</w:t>
            </w:r>
          </w:p>
        </w:tc>
        <w:tc>
          <w:tcPr>
            <w:tcW w:w="1501" w:type="dxa"/>
            <w:tcPrChange w:id="193" w:author="Martin Cahill [NESO]" w:date="2025-05-20T13:25:00Z" w16du:dateUtc="2025-05-20T12:25:00Z">
              <w:tcPr>
                <w:tcW w:w="1274" w:type="dxa"/>
              </w:tcPr>
            </w:tcPrChange>
          </w:tcPr>
          <w:p w14:paraId="27DDF5F8" w14:textId="01EA3EC7" w:rsidR="00995826" w:rsidRPr="00874A70" w:rsidRDefault="00995826" w:rsidP="00995826">
            <w:pPr>
              <w:pStyle w:val="1"/>
              <w:jc w:val="center"/>
              <w:rPr>
                <w:szCs w:val="22"/>
              </w:rPr>
            </w:pPr>
            <w:ins w:id="194" w:author="Martin Cahill [NESO]" w:date="2025-05-20T13:25:00Z" w16du:dateUtc="2025-05-20T12:25:00Z">
              <w:r>
                <w:rPr>
                  <w:szCs w:val="22"/>
                </w:rPr>
                <w:t>Conventional Carbon</w:t>
              </w:r>
            </w:ins>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77275A">
      <w:pPr>
        <w:pStyle w:val="1"/>
        <w:numPr>
          <w:ilvl w:val="0"/>
          <w:numId w:val="51"/>
        </w:numPr>
        <w:ind w:left="1920"/>
        <w:jc w:val="both"/>
        <w:rPr>
          <w:ins w:id="195" w:author="Martin Cahill [NESO]" w:date="2025-05-20T13:26:00Z" w16du:dateUtc="2025-05-20T12:26:00Z"/>
        </w:rPr>
      </w:pPr>
      <w:r>
        <w:t>The</w:t>
      </w:r>
      <w:r w:rsidR="00E60050">
        <w:t xml:space="preserve"> base</w:t>
      </w:r>
      <w:r>
        <w:t xml:space="preserve"> scaling factors and generation plant types are set out in the Security Standard. These may be reviewed from time to time. The latest version will be used in the calculation of </w:t>
      </w:r>
      <w:proofErr w:type="spellStart"/>
      <w:r>
        <w:t>TNUoS</w:t>
      </w:r>
      <w:proofErr w:type="spellEnd"/>
      <w:r>
        <w:t xml:space="preserve"> tariffs and is published in the Statement of Use of System Charges</w:t>
      </w:r>
    </w:p>
    <w:p w14:paraId="1E193144" w14:textId="373BA764" w:rsidR="00E76804" w:rsidRDefault="00E76804" w:rsidP="00414582">
      <w:pPr>
        <w:pStyle w:val="1"/>
        <w:numPr>
          <w:ilvl w:val="0"/>
          <w:numId w:val="51"/>
        </w:numPr>
        <w:ind w:left="1920"/>
        <w:jc w:val="both"/>
        <w:rPr>
          <w:ins w:id="196" w:author="Martin Cahill [NESO]" w:date="2025-05-20T13:27:00Z" w16du:dateUtc="2025-05-20T12:27:00Z"/>
        </w:rPr>
      </w:pPr>
      <w:ins w:id="197" w:author="Martin Cahill [NESO]" w:date="2025-05-20T13:26:00Z" w16du:dateUtc="2025-05-20T12:26:00Z">
        <w:r>
          <w:t xml:space="preserve">For the purposes of multi technology </w:t>
        </w:r>
        <w:r w:rsidRPr="007F2EF6">
          <w:rPr>
            <w:b/>
            <w:bCs/>
          </w:rPr>
          <w:t>Power Station</w:t>
        </w:r>
        <w:r>
          <w:t xml:space="preserve"> charging, “technology type” shall categorise a </w:t>
        </w:r>
      </w:ins>
      <w:commentRangeStart w:id="198"/>
      <w:del w:id="199" w:author="Martin Cahill [NESO]" w:date="2025-05-20T13:26:00Z" w16du:dateUtc="2025-05-20T12:26:00Z">
        <w:r w:rsidR="00474511" w:rsidRPr="007F2EF6" w:rsidDel="00474511">
          <w:rPr>
            <w:b/>
            <w:bCs/>
            <w:highlight w:val="lightGray"/>
          </w:rPr>
          <w:delText>g</w:delText>
        </w:r>
      </w:del>
      <w:ins w:id="200" w:author="Martin Cahill [NESO]" w:date="2025-05-20T13:26:00Z" w16du:dateUtc="2025-05-20T12:26:00Z">
        <w:r w:rsidR="00474511" w:rsidRPr="007F2EF6">
          <w:rPr>
            <w:b/>
            <w:bCs/>
            <w:highlight w:val="lightGray"/>
          </w:rPr>
          <w:t>Generator</w:t>
        </w:r>
      </w:ins>
      <w:commentRangeEnd w:id="198"/>
      <w:ins w:id="201" w:author="Martin Cahill [NESO]" w:date="2025-05-20T13:31:00Z" w16du:dateUtc="2025-05-20T12:31:00Z">
        <w:r w:rsidR="005A5243">
          <w:rPr>
            <w:rStyle w:val="CommentReference"/>
            <w:rFonts w:ascii="Arial" w:hAnsi="Arial"/>
          </w:rPr>
          <w:commentReference w:id="198"/>
        </w:r>
      </w:ins>
      <w:ins w:id="202" w:author="Martin Cahill [NESO]" w:date="2025-05-20T13:26:00Z" w16du:dateUtc="2025-05-20T12:26:00Z">
        <w:r>
          <w:t xml:space="preserve"> as either Conventional Carbon, Conventional Low Carbon, or Intermittent as per the table above. Technology type may include more than one generation plant type</w:t>
        </w:r>
      </w:ins>
    </w:p>
    <w:p w14:paraId="66BFE2DD" w14:textId="77777777" w:rsidR="007F2EF6" w:rsidRPr="00A60C1E" w:rsidRDefault="007F2EF6" w:rsidP="007F2EF6">
      <w:pPr>
        <w:pStyle w:val="1"/>
        <w:numPr>
          <w:ilvl w:val="0"/>
          <w:numId w:val="51"/>
        </w:numPr>
        <w:ind w:left="1920"/>
        <w:jc w:val="both"/>
        <w:rPr>
          <w:ins w:id="203" w:author="Martin Cahill [NESO]" w:date="2025-05-20T13:27:00Z" w16du:dateUtc="2025-05-20T12:27:00Z"/>
          <w:highlight w:val="lightGray"/>
          <w:rPrChange w:id="204" w:author="Martin Cahill [NESO]" w:date="2025-05-20T13:31:00Z" w16du:dateUtc="2025-05-20T12:31:00Z">
            <w:rPr>
              <w:ins w:id="205" w:author="Martin Cahill [NESO]" w:date="2025-05-20T13:27:00Z" w16du:dateUtc="2025-05-20T12:27:00Z"/>
            </w:rPr>
          </w:rPrChange>
        </w:rPr>
      </w:pPr>
      <w:ins w:id="206" w:author="Martin Cahill [NESO]" w:date="2025-05-20T13:27:00Z" w16du:dateUtc="2025-05-20T12:27:00Z">
        <w:r w:rsidRPr="00D1392F">
          <w:t xml:space="preserve">For a multi technology </w:t>
        </w:r>
        <w:r w:rsidRPr="00F231B2">
          <w:rPr>
            <w:b/>
            <w:bCs/>
          </w:rPr>
          <w:t>Power Station</w:t>
        </w:r>
        <w:r w:rsidRPr="00D1392F">
          <w:t xml:space="preserve">, the technology type assigned to each </w:t>
        </w:r>
        <w:r w:rsidRPr="00A60C1E">
          <w:rPr>
            <w:b/>
            <w:bCs/>
            <w:highlight w:val="lightGray"/>
            <w:rPrChange w:id="207" w:author="Martin Cahill [NESO]" w:date="2025-05-20T13:31:00Z" w16du:dateUtc="2025-05-20T12:31:00Z">
              <w:rPr>
                <w:b/>
                <w:bCs/>
              </w:rPr>
            </w:rPrChange>
          </w:rPr>
          <w:t>BM Unit</w:t>
        </w:r>
        <w:r w:rsidRPr="00D1392F">
          <w:t xml:space="preserve"> will be </w:t>
        </w:r>
        <w:r>
          <w:t xml:space="preserve">based on the category </w:t>
        </w:r>
        <w:r w:rsidRPr="00D1392F">
          <w:t xml:space="preserve">as contained in the relevant </w:t>
        </w:r>
        <w:r w:rsidRPr="00A60C1E">
          <w:rPr>
            <w:b/>
            <w:bCs/>
            <w:highlight w:val="lightGray"/>
            <w:rPrChange w:id="208" w:author="Martin Cahill [NESO]" w:date="2025-05-20T13:31:00Z" w16du:dateUtc="2025-05-20T12:31:00Z">
              <w:rPr>
                <w:b/>
                <w:bCs/>
              </w:rPr>
            </w:rPrChange>
          </w:rPr>
          <w:t>Bilateral Connection Agreement</w:t>
        </w:r>
        <w:r w:rsidRPr="00D1392F">
          <w:t xml:space="preserve"> or </w:t>
        </w:r>
        <w:r w:rsidRPr="00A60C1E">
          <w:rPr>
            <w:b/>
            <w:bCs/>
            <w:highlight w:val="lightGray"/>
            <w:rPrChange w:id="209" w:author="Martin Cahill [NESO]" w:date="2025-05-20T13:31:00Z" w16du:dateUtc="2025-05-20T12:31:00Z">
              <w:rPr>
                <w:b/>
                <w:bCs/>
              </w:rPr>
            </w:rPrChange>
          </w:rPr>
          <w:t xml:space="preserve">Bilateral Embedded Generation </w:t>
        </w:r>
        <w:commentRangeStart w:id="210"/>
        <w:r w:rsidRPr="00A60C1E">
          <w:rPr>
            <w:b/>
            <w:bCs/>
            <w:highlight w:val="lightGray"/>
            <w:rPrChange w:id="211" w:author="Martin Cahill [NESO]" w:date="2025-05-20T13:31:00Z" w16du:dateUtc="2025-05-20T12:31:00Z">
              <w:rPr>
                <w:b/>
                <w:bCs/>
              </w:rPr>
            </w:rPrChange>
          </w:rPr>
          <w:t>Agreement</w:t>
        </w:r>
      </w:ins>
      <w:commentRangeEnd w:id="210"/>
      <w:ins w:id="212" w:author="Martin Cahill [NESO]" w:date="2025-05-20T13:31:00Z" w16du:dateUtc="2025-05-20T12:31:00Z">
        <w:r w:rsidR="00A60C1E">
          <w:rPr>
            <w:rStyle w:val="CommentReference"/>
            <w:rFonts w:ascii="Arial" w:hAnsi="Arial"/>
          </w:rPr>
          <w:commentReference w:id="210"/>
        </w:r>
      </w:ins>
      <w:ins w:id="213" w:author="Martin Cahill [NESO]" w:date="2025-05-20T13:27:00Z" w16du:dateUtc="2025-05-20T12:27:00Z">
        <w:r w:rsidRPr="00A60C1E">
          <w:rPr>
            <w:highlight w:val="lightGray"/>
            <w:rPrChange w:id="214" w:author="Martin Cahill [NESO]" w:date="2025-05-20T13:31:00Z" w16du:dateUtc="2025-05-20T12:31:00Z">
              <w:rPr/>
            </w:rPrChange>
          </w:rPr>
          <w:t>.</w:t>
        </w:r>
      </w:ins>
    </w:p>
    <w:p w14:paraId="6A6F339D" w14:textId="77777777" w:rsidR="007F2EF6" w:rsidRDefault="007F2EF6" w:rsidP="007F2EF6">
      <w:pPr>
        <w:pStyle w:val="1"/>
        <w:numPr>
          <w:ilvl w:val="0"/>
          <w:numId w:val="51"/>
        </w:numPr>
        <w:ind w:left="1920"/>
        <w:jc w:val="both"/>
        <w:rPr>
          <w:ins w:id="215" w:author="Martin Cahill [NESO]" w:date="2025-05-20T13:27:00Z" w16du:dateUtc="2025-05-20T12:27:00Z"/>
        </w:rPr>
      </w:pPr>
      <w:ins w:id="216" w:author="Martin Cahill [NESO]" w:date="2025-05-20T13:27:00Z" w16du:dateUtc="2025-05-20T12:27:00Z">
        <w:r>
          <w:t xml:space="preserve">A single technology </w:t>
        </w:r>
        <w:r w:rsidRPr="00F231B2">
          <w:rPr>
            <w:b/>
            <w:bCs/>
          </w:rPr>
          <w:t>Power Station</w:t>
        </w:r>
        <w:r>
          <w:t xml:space="preserve"> utilises one technology type to produce electricity</w:t>
        </w:r>
      </w:ins>
    </w:p>
    <w:p w14:paraId="471C0D7D" w14:textId="4EA9460B" w:rsidR="007F2EF6" w:rsidRDefault="007F2EF6" w:rsidP="007F2EF6">
      <w:pPr>
        <w:pStyle w:val="1"/>
        <w:numPr>
          <w:ilvl w:val="0"/>
          <w:numId w:val="51"/>
        </w:numPr>
        <w:ind w:left="1920"/>
        <w:jc w:val="both"/>
        <w:rPr>
          <w:ins w:id="217" w:author="Martin Cahill [NESO]" w:date="2025-05-20T13:27:00Z" w16du:dateUtc="2025-05-20T12:27:00Z"/>
        </w:rPr>
      </w:pPr>
      <w:ins w:id="218" w:author="Martin Cahill [NESO]" w:date="2025-05-20T13:27:00Z" w16du:dateUtc="2025-05-20T12:27:00Z">
        <w:r>
          <w:t xml:space="preserve">A multi technology </w:t>
        </w:r>
        <w:r w:rsidRPr="00F231B2">
          <w:rPr>
            <w:b/>
            <w:bCs/>
          </w:rPr>
          <w:t>Power Station</w:t>
        </w:r>
        <w:r>
          <w:t xml:space="preserve"> utilises </w:t>
        </w:r>
        <w:commentRangeStart w:id="219"/>
        <w:r>
          <w:t xml:space="preserve">more than one technology </w:t>
        </w:r>
        <w:commentRangeEnd w:id="219"/>
        <w:r>
          <w:rPr>
            <w:rStyle w:val="CommentReference"/>
            <w:rFonts w:ascii="Arial" w:hAnsi="Arial"/>
          </w:rPr>
          <w:commentReference w:id="219"/>
        </w:r>
        <w:r>
          <w:t xml:space="preserve">type to produce electricity. Nodal generation for a multi technology </w:t>
        </w:r>
        <w:r w:rsidRPr="00F231B2">
          <w:rPr>
            <w:b/>
            <w:bCs/>
          </w:rPr>
          <w:t>Power Station</w:t>
        </w:r>
        <w:r>
          <w:t xml:space="preserve"> uses </w:t>
        </w:r>
      </w:ins>
      <w:del w:id="220" w:author="Martin Cahill [NESO]" w:date="2025-05-20T13:28:00Z" w16du:dateUtc="2025-05-20T12:28:00Z">
        <w:r w:rsidR="00686E13" w:rsidRPr="00686E13" w:rsidDel="00686E13">
          <w:rPr>
            <w:highlight w:val="lightGray"/>
            <w:rPrChange w:id="221" w:author="Martin Cahill [NESO]" w:date="2025-05-20T13:28:00Z" w16du:dateUtc="2025-05-20T12:28:00Z">
              <w:rPr/>
            </w:rPrChange>
          </w:rPr>
          <w:delText>MTPSTEC</w:delText>
        </w:r>
      </w:del>
      <w:commentRangeStart w:id="222"/>
      <w:ins w:id="223" w:author="Martin Cahill [NESO]" w:date="2025-05-20T13:27:00Z" w16du:dateUtc="2025-05-20T12:27:00Z">
        <w:r w:rsidRPr="00686E13">
          <w:rPr>
            <w:highlight w:val="lightGray"/>
          </w:rPr>
          <w:t>MTEC</w:t>
        </w:r>
        <w:commentRangeEnd w:id="222"/>
        <w:r w:rsidRPr="00686E13">
          <w:rPr>
            <w:rStyle w:val="CommentReference"/>
            <w:rFonts w:ascii="Arial" w:hAnsi="Arial"/>
            <w:highlight w:val="lightGray"/>
            <w:rPrChange w:id="224" w:author="Martin Cahill [NESO]" w:date="2025-05-20T13:28:00Z" w16du:dateUtc="2025-05-20T12:28:00Z">
              <w:rPr>
                <w:rStyle w:val="CommentReference"/>
                <w:rFonts w:ascii="Arial" w:hAnsi="Arial"/>
              </w:rPr>
            </w:rPrChange>
          </w:rPr>
          <w:commentReference w:id="222"/>
        </w:r>
        <w:r>
          <w:t xml:space="preserve"> as per paragraph 14.18.7</w:t>
        </w:r>
      </w:ins>
    </w:p>
    <w:p w14:paraId="1A3E4D21" w14:textId="77777777" w:rsidR="007F2EF6" w:rsidRDefault="007F2EF6" w:rsidP="007F2EF6">
      <w:pPr>
        <w:pStyle w:val="1"/>
        <w:numPr>
          <w:ilvl w:val="0"/>
          <w:numId w:val="51"/>
        </w:numPr>
        <w:ind w:left="1920"/>
        <w:jc w:val="both"/>
        <w:rPr>
          <w:ins w:id="225" w:author="Martin Cahill [NESO]" w:date="2025-05-20T13:27:00Z" w16du:dateUtc="2025-05-20T12:27:00Z"/>
        </w:rPr>
      </w:pPr>
      <w:proofErr w:type="gramStart"/>
      <w:ins w:id="226" w:author="Martin Cahill [NESO]" w:date="2025-05-20T13:27:00Z" w16du:dateUtc="2025-05-20T12:27:00Z">
        <w:r>
          <w:t>In the event that</w:t>
        </w:r>
        <w:proofErr w:type="gramEnd"/>
        <w:r>
          <w:t xml:space="preserve"> a multi technology </w:t>
        </w:r>
        <w:r w:rsidRPr="00F231B2">
          <w:rPr>
            <w:b/>
            <w:bCs/>
          </w:rPr>
          <w:t>Power Station</w:t>
        </w:r>
        <w:r>
          <w:t xml:space="preserve"> does not have appropriate metering, </w:t>
        </w:r>
        <w:r w:rsidRPr="00D1392F">
          <w:t xml:space="preserve">refer to further guidance made available. Further guidance made available from </w:t>
        </w:r>
        <w:r w:rsidRPr="006927B0">
          <w:rPr>
            <w:b/>
            <w:bCs/>
            <w:highlight w:val="lightGray"/>
            <w:rPrChange w:id="227" w:author="Martin Cahill [NESO]" w:date="2025-05-20T13:29:00Z" w16du:dateUtc="2025-05-20T12:29:00Z">
              <w:rPr>
                <w:b/>
                <w:bCs/>
              </w:rPr>
            </w:rPrChange>
          </w:rPr>
          <w:t>The Company</w:t>
        </w:r>
        <w:r w:rsidRPr="00D1392F">
          <w:t xml:space="preserve"> from time to time will provide further detail on treatment of multi technology </w:t>
        </w:r>
        <w:r w:rsidRPr="00F231B2">
          <w:rPr>
            <w:b/>
            <w:bCs/>
          </w:rPr>
          <w:t>Power Stations</w:t>
        </w:r>
        <w:r w:rsidRPr="00D1392F">
          <w:t xml:space="preserve">. Where inconsistencies or conflicts exist between the </w:t>
        </w:r>
        <w:r w:rsidRPr="006927B0">
          <w:rPr>
            <w:b/>
            <w:bCs/>
            <w:highlight w:val="lightGray"/>
            <w:rPrChange w:id="228" w:author="Martin Cahill [NESO]" w:date="2025-05-20T13:29:00Z" w16du:dateUtc="2025-05-20T12:29:00Z">
              <w:rPr>
                <w:b/>
                <w:bCs/>
              </w:rPr>
            </w:rPrChange>
          </w:rPr>
          <w:t>CUSC</w:t>
        </w:r>
        <w:r w:rsidRPr="00D1392F">
          <w:t xml:space="preserve"> and that guidance, the </w:t>
        </w:r>
        <w:r w:rsidRPr="006927B0">
          <w:rPr>
            <w:b/>
            <w:bCs/>
            <w:highlight w:val="lightGray"/>
            <w:rPrChange w:id="229" w:author="Martin Cahill [NESO]" w:date="2025-05-20T13:29:00Z" w16du:dateUtc="2025-05-20T12:29:00Z">
              <w:rPr>
                <w:b/>
                <w:bCs/>
              </w:rPr>
            </w:rPrChange>
          </w:rPr>
          <w:t>CUSC</w:t>
        </w:r>
        <w:r w:rsidRPr="00D1392F">
          <w:t xml:space="preserve"> shall take </w:t>
        </w:r>
        <w:commentRangeStart w:id="230"/>
        <w:r w:rsidRPr="00D1392F">
          <w:t>precedence</w:t>
        </w:r>
      </w:ins>
      <w:commentRangeEnd w:id="230"/>
      <w:ins w:id="231" w:author="Martin Cahill [NESO]" w:date="2025-05-20T13:30:00Z" w16du:dateUtc="2025-05-20T12:30:00Z">
        <w:r w:rsidR="006927B0">
          <w:rPr>
            <w:rStyle w:val="CommentReference"/>
            <w:rFonts w:ascii="Arial" w:hAnsi="Arial"/>
          </w:rPr>
          <w:commentReference w:id="230"/>
        </w:r>
      </w:ins>
      <w:ins w:id="232" w:author="Martin Cahill [NESO]" w:date="2025-05-20T13:27:00Z" w16du:dateUtc="2025-05-20T12:27:00Z">
        <w:r w:rsidRPr="00D1392F">
          <w:t>.</w:t>
        </w:r>
      </w:ins>
    </w:p>
    <w:p w14:paraId="1426E20D" w14:textId="77777777" w:rsidR="007F2EF6" w:rsidRDefault="007F2EF6">
      <w:pPr>
        <w:pStyle w:val="1"/>
        <w:ind w:left="1920"/>
        <w:jc w:val="both"/>
        <w:pPrChange w:id="233" w:author="Martin Cahill [NESO]" w:date="2025-05-20T13:27:00Z" w16du:dateUtc="2025-05-20T12:27:00Z">
          <w:pPr>
            <w:pStyle w:val="1"/>
            <w:ind w:left="1560"/>
            <w:jc w:val="both"/>
          </w:pPr>
        </w:pPrChange>
      </w:pPr>
    </w:p>
    <w:p w14:paraId="0F996E3D" w14:textId="77777777" w:rsidR="00940F3A" w:rsidRDefault="00940F3A" w:rsidP="00940F3A">
      <w:pPr>
        <w:pStyle w:val="1"/>
        <w:ind w:left="1080"/>
        <w:jc w:val="both"/>
      </w:pPr>
    </w:p>
    <w:p w14:paraId="0C26CCAA" w14:textId="185FB6EA"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ins w:id="234" w:author="Martin Cahill [NESO]" w:date="2025-06-03T17:52:00Z" w16du:dateUtc="2025-06-03T16:52:00Z">
        <w:r w:rsidR="00F62A6A">
          <w:t>.</w:t>
        </w:r>
      </w:ins>
      <w:r w:rsidR="00940F3A" w:rsidRPr="0002711E">
        <w:t xml:space="preserve"> </w:t>
      </w:r>
      <w:del w:id="235" w:author="Martin Cahill [NESO]" w:date="2025-06-03T17:52:00Z" w16du:dateUtc="2025-06-03T16:52:00Z">
        <w:r w:rsidR="00940F3A" w:rsidRPr="0002711E" w:rsidDel="00F62A6A">
          <w:delText>In the event that a power station is made up of more than one technology type, the type of the higher Transmission Entry Capacity (TEC) would apply.</w:delText>
        </w:r>
      </w:del>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w:t>
      </w:r>
      <w:r w:rsidR="5083A541">
        <w:lastRenderedPageBreak/>
        <w:t xml:space="preserve">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proofErr w:type="spellStart"/>
      <w:r>
        <w:t>TNUoS</w:t>
      </w:r>
      <w:proofErr w:type="spellEnd"/>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w:t>
      </w:r>
      <w:r w:rsidR="00125177" w:rsidRPr="00BF295A">
        <w:lastRenderedPageBreak/>
        <w:t xml:space="preserve">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w:t>
      </w:r>
      <w:proofErr w:type="spellStart"/>
      <w:r w:rsidRPr="00BF295A">
        <w:rPr>
          <w:rFonts w:ascii="Arial" w:hAnsi="Arial" w:cs="Arial"/>
          <w:szCs w:val="22"/>
        </w:rPr>
        <w:t>TNUoS</w:t>
      </w:r>
      <w:proofErr w:type="spellEnd"/>
      <w:r w:rsidRPr="00BF295A">
        <w:rPr>
          <w:rFonts w:ascii="Arial" w:hAnsi="Arial" w:cs="Arial"/>
          <w:szCs w:val="22"/>
        </w:rPr>
        <w:t xml:space="preserve">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 xml:space="preserve">that it is a valid request, the transport model inputs shall be adjusted accordingly and taken into account in the calculation of </w:t>
      </w:r>
      <w:proofErr w:type="spellStart"/>
      <w:r w:rsidRPr="00BF295A">
        <w:t>TNUoS</w:t>
      </w:r>
      <w:proofErr w:type="spellEnd"/>
      <w:r w:rsidRPr="00BF295A">
        <w:t xml:space="preserve">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any circuit route changes that extend circuits are likely to result in a greater </w:t>
            </w:r>
            <w:proofErr w:type="spellStart"/>
            <w:r w:rsidRPr="00EC2712">
              <w:rPr>
                <w:rFonts w:ascii="Arial" w:hAnsi="Arial" w:cs="Arial"/>
                <w:iCs/>
                <w:sz w:val="22"/>
                <w:szCs w:val="22"/>
              </w:rPr>
              <w:t>TNUoS</w:t>
            </w:r>
            <w:proofErr w:type="spellEnd"/>
            <w:r w:rsidRPr="00EC2712">
              <w:rPr>
                <w:rFonts w:ascii="Arial" w:hAnsi="Arial" w:cs="Arial"/>
                <w:iCs/>
                <w:sz w:val="22"/>
                <w:szCs w:val="22"/>
              </w:rPr>
              <w:t xml:space="preserve">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lastRenderedPageBreak/>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As part of determining the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w:t>
      </w:r>
      <w:proofErr w:type="spellStart"/>
      <w:r w:rsidR="3FDB1455">
        <w:t>TNUoS</w:t>
      </w:r>
      <w:proofErr w:type="spellEnd"/>
      <w:r w:rsidR="3FDB1455">
        <w:t xml:space="preserve">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w:t>
      </w:r>
      <w:proofErr w:type="spellStart"/>
      <w:r w:rsidR="3FDB1455">
        <w:t>TNUoS</w:t>
      </w:r>
      <w:proofErr w:type="spellEnd"/>
      <w:r w:rsidR="3FDB1455">
        <w:t xml:space="preserve">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236" w:name="_Toc49661109"/>
      <w:bookmarkStart w:id="237" w:name="_Toc274049680"/>
      <w:r w:rsidRPr="006661FE">
        <w:rPr>
          <w:rFonts w:ascii="Arial" w:hAnsi="Arial" w:cs="Arial"/>
          <w:b/>
        </w:rPr>
        <w:t>Model Outputs</w:t>
      </w:r>
      <w:bookmarkEnd w:id="236"/>
      <w:bookmarkEnd w:id="237"/>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w:t>
      </w:r>
      <w:proofErr w:type="gramStart"/>
      <w:r>
        <w:t>Year Round</w:t>
      </w:r>
      <w:proofErr w:type="gramEnd"/>
      <w:r>
        <w:t xml:space="preserve">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lastRenderedPageBreak/>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 xml:space="preserve">Peak Security and </w:t>
      </w:r>
      <w:proofErr w:type="gramStart"/>
      <w:r w:rsidR="00251585">
        <w:t>Year Round</w:t>
      </w:r>
      <w:proofErr w:type="gramEnd"/>
      <w:r w:rsidR="00251585">
        <w:t xml:space="preserve">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 xml:space="preserve">the Peak Security and </w:t>
      </w:r>
      <w:proofErr w:type="gramStart"/>
      <w:r w:rsidR="00251585">
        <w:t>Year Round</w:t>
      </w:r>
      <w:proofErr w:type="gramEnd"/>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w:t>
      </w:r>
      <w:proofErr w:type="spellStart"/>
      <w:r>
        <w:t>TNUoS</w:t>
      </w:r>
      <w:proofErr w:type="spellEnd"/>
      <w:r>
        <w:t xml:space="preserve">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w:t>
      </w:r>
      <w:proofErr w:type="gramStart"/>
      <w:r w:rsidR="00364974">
        <w:t>Year Round</w:t>
      </w:r>
      <w:proofErr w:type="gramEnd"/>
      <w:r w:rsidR="00364974">
        <w:t xml:space="preserve">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238" w:name="_Toc32201077"/>
    </w:p>
    <w:p w14:paraId="10911A77" w14:textId="77777777" w:rsidR="006661FE" w:rsidRPr="009470D8" w:rsidRDefault="006661FE" w:rsidP="006661FE">
      <w:pPr>
        <w:pStyle w:val="Heading2"/>
      </w:pPr>
      <w:bookmarkStart w:id="239" w:name="_Toc274049681"/>
      <w:bookmarkStart w:id="240" w:name="_Toc49661110"/>
      <w:r w:rsidRPr="009470D8">
        <w:t>Calculation of local nodal marginal km</w:t>
      </w:r>
      <w:bookmarkEnd w:id="239"/>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241" w:name="_Toc274049682"/>
      <w:r>
        <w:t>Calculation of zonal marginal km</w:t>
      </w:r>
      <w:bookmarkEnd w:id="238"/>
      <w:bookmarkEnd w:id="240"/>
      <w:bookmarkEnd w:id="241"/>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242"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242"/>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w:t>
      </w:r>
      <w:proofErr w:type="gramStart"/>
      <w:r w:rsidRPr="000B6C0D">
        <w:t>Year Round</w:t>
      </w:r>
      <w:proofErr w:type="gramEnd"/>
      <w:r w:rsidRPr="000B6C0D">
        <w:t xml:space="preserve"> marginal km costs for </w:t>
      </w:r>
      <w:proofErr w:type="gramStart"/>
      <w:r w:rsidRPr="000B6C0D">
        <w:t>generation  into</w:t>
      </w:r>
      <w:proofErr w:type="gramEnd"/>
      <w:r w:rsidRPr="000B6C0D">
        <w:t xml:space="preserve"> </w:t>
      </w:r>
      <w:proofErr w:type="gramStart"/>
      <w:r w:rsidRPr="000B6C0D">
        <w:t>Year Round</w:t>
      </w:r>
      <w:proofErr w:type="gramEnd"/>
      <w:r w:rsidRPr="000B6C0D">
        <w:t xml:space="preserve"> Shared </w:t>
      </w:r>
      <w:r w:rsidRPr="000B6C0D">
        <w:lastRenderedPageBreak/>
        <w:t xml:space="preserve">marginal km costs and </w:t>
      </w:r>
      <w:proofErr w:type="gramStart"/>
      <w:r w:rsidRPr="000B6C0D">
        <w:t>Year Round</w:t>
      </w:r>
      <w:proofErr w:type="gramEnd"/>
      <w:r w:rsidRPr="000B6C0D">
        <w:t xml:space="preserve">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w:t>
      </w:r>
      <w:proofErr w:type="spellStart"/>
      <w:r w:rsidRPr="000B6C0D">
        <w:t>TNUoS</w:t>
      </w:r>
      <w:proofErr w:type="spellEnd"/>
      <w:r w:rsidRPr="000B6C0D">
        <w:t xml:space="preserve">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t>
      </w:r>
      <w:r w:rsidR="251A27D0">
        <w:lastRenderedPageBreak/>
        <w:t xml:space="preserve">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w:t>
      </w:r>
      <w:proofErr w:type="gramStart"/>
      <w:r w:rsidRPr="000B6C0D">
        <w:t>boundary;</w:t>
      </w:r>
      <w:proofErr w:type="gramEnd"/>
      <w:r w:rsidRPr="000B6C0D">
        <w:t xml:space="preserve">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lastRenderedPageBreak/>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243" w:name="_Toc32201078"/>
      <w:bookmarkStart w:id="244" w:name="_Toc49661111"/>
      <w:bookmarkStart w:id="245" w:name="_Toc274049683"/>
      <w:r>
        <w:t>Deriving the Final</w:t>
      </w:r>
      <w:r w:rsidRPr="00E75EE9">
        <w:rPr>
          <w:color w:val="auto"/>
        </w:rPr>
        <w:t xml:space="preserve"> </w:t>
      </w:r>
      <w:r w:rsidRPr="00E75EE9">
        <w:t>Local £/kW Tariff and the Wider</w:t>
      </w:r>
      <w:r>
        <w:t xml:space="preserve"> £/kW Tariff</w:t>
      </w:r>
      <w:bookmarkEnd w:id="243"/>
      <w:bookmarkEnd w:id="244"/>
      <w:bookmarkEnd w:id="245"/>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246" w:name="_Toc49661112"/>
    </w:p>
    <w:p w14:paraId="00EBE464" w14:textId="77777777" w:rsidR="006661FE" w:rsidRPr="00543982" w:rsidRDefault="006661FE" w:rsidP="006661FE">
      <w:pPr>
        <w:pStyle w:val="Heading3"/>
        <w:ind w:firstLine="709"/>
        <w:jc w:val="both"/>
        <w:rPr>
          <w:rFonts w:ascii="Arial (W1)" w:hAnsi="Arial (W1)"/>
        </w:rPr>
      </w:pPr>
      <w:bookmarkStart w:id="247" w:name="_Toc274049684"/>
      <w:r w:rsidRPr="00543982">
        <w:rPr>
          <w:rFonts w:ascii="Arial" w:hAnsi="Arial" w:cs="Arial"/>
          <w:b/>
        </w:rPr>
        <w:t>The Expansion Constant</w:t>
      </w:r>
      <w:bookmarkEnd w:id="246"/>
      <w:bookmarkEnd w:id="247"/>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w:t>
      </w:r>
      <w:proofErr w:type="gramStart"/>
      <w:r w:rsidRPr="03871E98">
        <w:rPr>
          <w:rFonts w:cs="Arial"/>
        </w:rPr>
        <w:t>however</w:t>
      </w:r>
      <w:proofErr w:type="gramEnd"/>
      <w:r w:rsidRPr="03871E98">
        <w:rPr>
          <w:rFonts w:cs="Arial"/>
        </w:rPr>
        <w:t xml:space="preserve">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lastRenderedPageBreak/>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w:t>
            </w:r>
            <w:proofErr w:type="gramStart"/>
            <w:r w:rsidRPr="002A4C04">
              <w:rPr>
                <w:rFonts w:ascii="Arial" w:hAnsi="Arial" w:cs="Arial"/>
                <w:bCs/>
              </w:rPr>
              <w:t>category</w:t>
            </w:r>
            <w:proofErr w:type="gramEnd"/>
            <w:r w:rsidRPr="002A4C04">
              <w:rPr>
                <w:rFonts w:ascii="Arial" w:hAnsi="Arial" w:cs="Arial"/>
                <w:bCs/>
              </w:rPr>
              <w:t xml:space="preserve">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w:t>
      </w:r>
      <w:r w:rsidRPr="0099632B">
        <w:rPr>
          <w:rFonts w:cs="Arial"/>
          <w:szCs w:val="22"/>
        </w:rPr>
        <w:lastRenderedPageBreak/>
        <w:t xml:space="preserve">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w:t>
      </w:r>
      <w:r>
        <w:lastRenderedPageBreak/>
        <w:t>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248" w:name="_Toc274049685"/>
      <w:bookmarkStart w:id="249"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48"/>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w:t>
      </w:r>
      <w:r w:rsidR="004F04BE" w:rsidRPr="002052BD">
        <w:lastRenderedPageBreak/>
        <w:t xml:space="preserve">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w:t>
      </w:r>
      <w:proofErr w:type="gramStart"/>
      <w:r w:rsidRPr="004D2270">
        <w:rPr>
          <w:rFonts w:ascii="Arial (W1)" w:hAnsi="Arial (W1)"/>
          <w:sz w:val="22"/>
          <w:szCs w:val="22"/>
        </w:rPr>
        <w:t>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w:t>
      </w:r>
      <w:proofErr w:type="gramEnd"/>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w:t>
      </w:r>
      <w:proofErr w:type="gramStart"/>
      <w:r w:rsidRPr="004D2270">
        <w:rPr>
          <w:rFonts w:ascii="Arial (W1)" w:hAnsi="Arial (W1)"/>
          <w:sz w:val="22"/>
          <w:szCs w:val="22"/>
        </w:rPr>
        <w:t>TEC</w:t>
      </w:r>
      <w:r w:rsidRPr="004D2270">
        <w:rPr>
          <w:rFonts w:ascii="Arial (W1)" w:hAnsi="Arial (W1)"/>
          <w:sz w:val="22"/>
          <w:szCs w:val="22"/>
          <w:vertAlign w:val="subscript"/>
        </w:rPr>
        <w:t>A</w:t>
      </w:r>
      <w:r w:rsidRPr="004D2270">
        <w:rPr>
          <w:rFonts w:ascii="Arial (W1)" w:hAnsi="Arial (W1)"/>
          <w:sz w:val="22"/>
          <w:szCs w:val="22"/>
        </w:rPr>
        <w:t xml:space="preserve"> )</w:t>
      </w:r>
      <w:proofErr w:type="gramEnd"/>
      <w:r w:rsidRPr="004D2270">
        <w:rPr>
          <w:rFonts w:ascii="Arial (W1)" w:hAnsi="Arial (W1)"/>
          <w:sz w:val="22"/>
          <w:szCs w:val="22"/>
        </w:rPr>
        <w:t xml:space="preserve">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proofErr w:type="gram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proofErr w:type="gramStart"/>
      <w:r w:rsidRPr="215D4A0F">
        <w:rPr>
          <w:rFonts w:ascii="Arial (W1)" w:hAnsi="Arial (W1)"/>
          <w:sz w:val="22"/>
          <w:szCs w:val="22"/>
        </w:rPr>
        <w:t>) }</w:t>
      </w:r>
      <w:proofErr w:type="gramEnd"/>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lastRenderedPageBreak/>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50" w:name="_Toc274049686"/>
      <w:r w:rsidRPr="00543982">
        <w:rPr>
          <w:rFonts w:ascii="Arial" w:hAnsi="Arial" w:cs="Arial"/>
          <w:b/>
        </w:rPr>
        <w:t>The Locational Onshore Security Factor</w:t>
      </w:r>
      <w:bookmarkEnd w:id="249"/>
      <w:bookmarkEnd w:id="250"/>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51" w:name="_Hlt506963614"/>
      <w:bookmarkEnd w:id="251"/>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52"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w:t>
      </w:r>
      <w:r w:rsidRPr="00CC223F">
        <w:lastRenderedPageBreak/>
        <w:t xml:space="preserve">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52"/>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lastRenderedPageBreak/>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53" w:name="_Toc49661114"/>
      <w:bookmarkStart w:id="254" w:name="_Toc274049687"/>
      <w:r w:rsidRPr="00887323">
        <w:rPr>
          <w:rFonts w:ascii="Arial" w:hAnsi="Arial" w:cs="Arial"/>
          <w:b/>
        </w:rPr>
        <w:t>Initial Transport Tariff</w:t>
      </w:r>
      <w:bookmarkEnd w:id="253"/>
      <w:bookmarkEnd w:id="254"/>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xml:space="preserve">) and </w:t>
      </w:r>
      <w:proofErr w:type="gramStart"/>
      <w:r w:rsidR="0093242F">
        <w:t>Year Round</w:t>
      </w:r>
      <w:proofErr w:type="gramEnd"/>
      <w:r w:rsidR="0093242F">
        <w:t xml:space="preserve">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w:t>
      </w:r>
      <w:proofErr w:type="gramStart"/>
      <w:r w:rsidR="0093242F" w:rsidRPr="000B6C0D">
        <w:t>Year Round</w:t>
      </w:r>
      <w:proofErr w:type="gramEnd"/>
      <w:r w:rsidR="0093242F" w:rsidRPr="000B6C0D">
        <w:t xml:space="preserve"> Not-Shared ITT and </w:t>
      </w:r>
      <w:proofErr w:type="gramStart"/>
      <w:r w:rsidR="0093242F" w:rsidRPr="000B6C0D">
        <w:t>Year Round</w:t>
      </w:r>
      <w:proofErr w:type="gramEnd"/>
      <w:r w:rsidR="0093242F" w:rsidRPr="000B6C0D">
        <w:t xml:space="preserve">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xml:space="preserve">) and </w:t>
      </w:r>
      <w:proofErr w:type="gramStart"/>
      <w:r w:rsidR="00075548">
        <w:t>Year Round</w:t>
      </w:r>
      <w:proofErr w:type="gramEnd"/>
      <w:r w:rsidR="00075548">
        <w:t xml:space="preserve"> zonal marginal km (</w:t>
      </w:r>
      <w:proofErr w:type="spellStart"/>
      <w:r w:rsidR="00075548">
        <w:t>ZMkm</w:t>
      </w:r>
      <w:r w:rsidR="00075548" w:rsidRPr="00AC562E">
        <w:rPr>
          <w:vertAlign w:val="subscript"/>
        </w:rPr>
        <w:t>YR</w:t>
      </w:r>
      <w:proofErr w:type="spellEnd"/>
      <w:r>
        <w:t xml:space="preserve">) </w:t>
      </w:r>
      <w:proofErr w:type="gramStart"/>
      <w:r>
        <w:t>are</w:t>
      </w:r>
      <w:proofErr w:type="gramEnd"/>
      <w:r>
        <w:t xml:space="preserve"> simply multiplied by the expansion constant and the locational security factor to give the </w:t>
      </w:r>
      <w:r w:rsidR="00075548">
        <w:t xml:space="preserve">Peak Security ITT and </w:t>
      </w:r>
      <w:proofErr w:type="gramStart"/>
      <w:r w:rsidR="00075548">
        <w:t>Year Round</w:t>
      </w:r>
      <w:proofErr w:type="gramEnd"/>
      <w:r w:rsidR="00075548">
        <w:t xml:space="preserve">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lastRenderedPageBreak/>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lastRenderedPageBreak/>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0563DA70"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w:t>
      </w:r>
      <w:ins w:id="255" w:author="Martin Cahill [NESO]" w:date="2025-05-20T13:33:00Z" w16du:dateUtc="2025-05-20T12:33:00Z">
        <w:r w:rsidR="00296C2F" w:rsidRPr="00296C2F">
          <w:rPr>
            <w:b/>
            <w:bCs/>
            <w:highlight w:val="lightGray"/>
            <w:rPrChange w:id="256" w:author="Martin Cahill [NESO]" w:date="2025-05-20T13:33:00Z" w16du:dateUtc="2025-05-20T12:33:00Z">
              <w:rPr/>
            </w:rPrChange>
          </w:rPr>
          <w:t>P</w:t>
        </w:r>
      </w:ins>
      <w:del w:id="257" w:author="Martin Cahill [NESO]" w:date="2025-05-20T13:33:00Z" w16du:dateUtc="2025-05-20T12:33:00Z">
        <w:r w:rsidRPr="00296C2F" w:rsidDel="00296C2F">
          <w:rPr>
            <w:b/>
            <w:bCs/>
            <w:highlight w:val="lightGray"/>
            <w:rPrChange w:id="258" w:author="Martin Cahill [NESO]" w:date="2025-05-20T13:33:00Z" w16du:dateUtc="2025-05-20T12:33:00Z">
              <w:rPr/>
            </w:rPrChange>
          </w:rPr>
          <w:delText>p</w:delText>
        </w:r>
      </w:del>
      <w:r w:rsidRPr="00296C2F">
        <w:rPr>
          <w:b/>
          <w:bCs/>
          <w:highlight w:val="lightGray"/>
          <w:rPrChange w:id="259" w:author="Martin Cahill [NESO]" w:date="2025-05-20T13:33:00Z" w16du:dateUtc="2025-05-20T12:33:00Z">
            <w:rPr/>
          </w:rPrChange>
        </w:rPr>
        <w:t xml:space="preserve">ower </w:t>
      </w:r>
      <w:commentRangeStart w:id="260"/>
      <w:ins w:id="261" w:author="Martin Cahill [NESO]" w:date="2025-05-20T13:33:00Z" w16du:dateUtc="2025-05-20T12:33:00Z">
        <w:r w:rsidR="00296C2F" w:rsidRPr="00296C2F">
          <w:rPr>
            <w:b/>
            <w:bCs/>
            <w:highlight w:val="lightGray"/>
            <w:rPrChange w:id="262" w:author="Martin Cahill [NESO]" w:date="2025-05-20T13:33:00Z" w16du:dateUtc="2025-05-20T12:33:00Z">
              <w:rPr/>
            </w:rPrChange>
          </w:rPr>
          <w:t>S</w:t>
        </w:r>
      </w:ins>
      <w:del w:id="263" w:author="Martin Cahill [NESO]" w:date="2025-05-20T13:33:00Z" w16du:dateUtc="2025-05-20T12:33:00Z">
        <w:r w:rsidRPr="00296C2F" w:rsidDel="00296C2F">
          <w:rPr>
            <w:b/>
            <w:bCs/>
            <w:highlight w:val="lightGray"/>
            <w:rPrChange w:id="264" w:author="Martin Cahill [NESO]" w:date="2025-05-20T13:33:00Z" w16du:dateUtc="2025-05-20T12:33:00Z">
              <w:rPr/>
            </w:rPrChange>
          </w:rPr>
          <w:delText>s</w:delText>
        </w:r>
      </w:del>
      <w:r w:rsidRPr="00296C2F">
        <w:rPr>
          <w:b/>
          <w:bCs/>
          <w:highlight w:val="lightGray"/>
          <w:rPrChange w:id="265" w:author="Martin Cahill [NESO]" w:date="2025-05-20T13:33:00Z" w16du:dateUtc="2025-05-20T12:33:00Z">
            <w:rPr/>
          </w:rPrChange>
        </w:rPr>
        <w:t>tation</w:t>
      </w:r>
      <w:commentRangeEnd w:id="260"/>
      <w:r w:rsidR="00296C2F">
        <w:rPr>
          <w:rStyle w:val="CommentReference"/>
          <w:rFonts w:ascii="Arial" w:hAnsi="Arial"/>
        </w:rPr>
        <w:commentReference w:id="260"/>
      </w:r>
      <w:r>
        <w:t xml:space="preserve"> TEC (MW); and </w:t>
      </w:r>
    </w:p>
    <w:p w14:paraId="5CAC9227" w14:textId="77777777" w:rsidR="00636937" w:rsidRDefault="00636937" w:rsidP="00636937">
      <w:pPr>
        <w:pStyle w:val="1"/>
        <w:ind w:left="1440"/>
        <w:rPr>
          <w:ins w:id="266" w:author="Martin Cahill [NESO]" w:date="2025-05-20T13:34:00Z" w16du:dateUtc="2025-05-20T12:34:00Z"/>
        </w:rPr>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5C94641F" w14:textId="77777777" w:rsidR="00E007C4" w:rsidRDefault="00E007C4" w:rsidP="00636937">
      <w:pPr>
        <w:pStyle w:val="1"/>
        <w:ind w:left="1440"/>
        <w:rPr>
          <w:ins w:id="267" w:author="Martin Cahill [NESO]" w:date="2025-05-20T13:34:00Z" w16du:dateUtc="2025-05-20T12:34:00Z"/>
        </w:rPr>
      </w:pPr>
    </w:p>
    <w:p w14:paraId="54546F1B" w14:textId="569BA9FA" w:rsidR="00E007C4" w:rsidRDefault="00E007C4" w:rsidP="00E007C4">
      <w:pPr>
        <w:pStyle w:val="1"/>
        <w:ind w:left="1440"/>
        <w:rPr>
          <w:ins w:id="268" w:author="Martin Cahill [NESO]" w:date="2025-05-20T13:34:00Z" w16du:dateUtc="2025-05-20T12:34:00Z"/>
        </w:rPr>
      </w:pPr>
      <w:ins w:id="269" w:author="Martin Cahill [NESO]" w:date="2025-05-20T13:34:00Z" w16du:dateUtc="2025-05-20T12:34: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 14.15.7), where appropriate metering arrangements are in place, an ALF will be calculated for each </w:t>
        </w:r>
      </w:ins>
      <w:del w:id="270" w:author="Martin Cahill [NESO]" w:date="2025-05-20T13:35:00Z" w16du:dateUtc="2025-05-20T12:35:00Z">
        <w:r w:rsidRPr="004B5822" w:rsidDel="00E007C4">
          <w:rPr>
            <w:highlight w:val="lightGray"/>
            <w:rPrChange w:id="271" w:author="Martin Cahill [NESO]" w:date="2025-05-20T13:41:00Z" w16du:dateUtc="2025-05-20T12:41:00Z">
              <w:rPr/>
            </w:rPrChange>
          </w:rPr>
          <w:delText>technology type</w:delText>
        </w:r>
        <w:r w:rsidDel="00E007C4">
          <w:delText xml:space="preserve"> </w:delText>
        </w:r>
      </w:del>
      <w:commentRangeStart w:id="272"/>
      <w:ins w:id="273" w:author="Martin Cahill [NESO]" w:date="2025-05-20T13:34:00Z" w16du:dateUtc="2025-05-20T12:34:00Z">
        <w:r w:rsidRPr="00E535A2">
          <w:rPr>
            <w:b/>
            <w:bCs/>
            <w:highlight w:val="lightGray"/>
          </w:rPr>
          <w:t>BM Unit</w:t>
        </w:r>
        <w:commentRangeEnd w:id="272"/>
        <w:r w:rsidRPr="00E535A2">
          <w:rPr>
            <w:rStyle w:val="CommentReference"/>
            <w:rFonts w:ascii="Arial" w:hAnsi="Arial"/>
            <w:highlight w:val="lightGray"/>
          </w:rPr>
          <w:commentReference w:id="272"/>
        </w:r>
        <w:r>
          <w:t xml:space="preserve">. Note that the sum of </w:t>
        </w:r>
        <w:proofErr w:type="spellStart"/>
        <w:r>
          <w:t>GMWh</w:t>
        </w:r>
        <w:proofErr w:type="spellEnd"/>
        <w:r>
          <w:t xml:space="preserve"> for a multi technology </w:t>
        </w:r>
        <w:r w:rsidRPr="00F231B2">
          <w:rPr>
            <w:b/>
            <w:bCs/>
          </w:rPr>
          <w:t>Power Station</w:t>
        </w:r>
        <w:r>
          <w:t xml:space="preserve"> across </w:t>
        </w:r>
      </w:ins>
      <w:del w:id="274" w:author="Martin Cahill [NESO]" w:date="2025-05-20T13:37:00Z" w16du:dateUtc="2025-05-20T12:37:00Z">
        <w:r w:rsidR="00174CAD" w:rsidRPr="00174CAD" w:rsidDel="00174CAD">
          <w:rPr>
            <w:highlight w:val="lightGray"/>
            <w:rPrChange w:id="275" w:author="Martin Cahill [NESO]" w:date="2025-05-20T13:37:00Z" w16du:dateUtc="2025-05-20T12:37:00Z">
              <w:rPr/>
            </w:rPrChange>
          </w:rPr>
          <w:delText>all technology types</w:delText>
        </w:r>
      </w:del>
      <w:ins w:id="276" w:author="Martin Cahill [NESO]" w:date="2025-05-20T13:34:00Z" w16du:dateUtc="2025-05-20T12:34:00Z">
        <w:r w:rsidRPr="00174CAD">
          <w:rPr>
            <w:highlight w:val="lightGray"/>
          </w:rPr>
          <w:t xml:space="preserve">each </w:t>
        </w:r>
        <w:r w:rsidRPr="00E535A2">
          <w:rPr>
            <w:b/>
            <w:bCs/>
            <w:highlight w:val="lightGray"/>
          </w:rPr>
          <w:t>BM Unit</w:t>
        </w:r>
        <w:r>
          <w:t xml:space="preserve"> </w:t>
        </w:r>
      </w:ins>
      <w:del w:id="277" w:author="Martin Cahill [NESO]" w:date="2025-05-20T13:36:00Z" w16du:dateUtc="2025-05-20T12:36:00Z">
        <w:r w:rsidR="009551E7" w:rsidRPr="009551E7" w:rsidDel="009551E7">
          <w:rPr>
            <w:highlight w:val="lightGray"/>
            <w:rPrChange w:id="278" w:author="Martin Cahill [NESO]" w:date="2025-05-20T13:36:00Z" w16du:dateUtc="2025-05-20T12:36:00Z">
              <w:rPr/>
            </w:rPrChange>
          </w:rPr>
          <w:delText xml:space="preserve">will equal </w:delText>
        </w:r>
      </w:del>
      <w:ins w:id="279" w:author="Martin Cahill [NESO]" w:date="2025-05-20T13:34:00Z" w16du:dateUtc="2025-05-20T12:34:00Z">
        <w:r w:rsidRPr="009551E7">
          <w:rPr>
            <w:highlight w:val="lightGray"/>
          </w:rPr>
          <w:t xml:space="preserve">may </w:t>
        </w:r>
        <w:r w:rsidRPr="00E535A2">
          <w:rPr>
            <w:highlight w:val="lightGray"/>
          </w:rPr>
          <w:t>not</w:t>
        </w:r>
        <w:r>
          <w:t xml:space="preserve"> equal the total </w:t>
        </w:r>
        <w:proofErr w:type="spellStart"/>
        <w:r>
          <w:t>GMWh</w:t>
        </w:r>
        <w:proofErr w:type="spellEnd"/>
        <w:r>
          <w:t xml:space="preserve"> for the </w:t>
        </w:r>
        <w:r w:rsidRPr="00F231B2">
          <w:rPr>
            <w:b/>
            <w:bCs/>
          </w:rPr>
          <w:t>Power Station</w:t>
        </w:r>
        <w:r>
          <w:t xml:space="preserve">, </w:t>
        </w:r>
        <w:r w:rsidRPr="00E535A2">
          <w:rPr>
            <w:highlight w:val="lightGray"/>
          </w:rPr>
          <w:t xml:space="preserve">for example where generation output from one </w:t>
        </w:r>
        <w:r w:rsidRPr="00E535A2">
          <w:rPr>
            <w:b/>
            <w:bCs/>
            <w:highlight w:val="lightGray"/>
          </w:rPr>
          <w:t>BM Unit</w:t>
        </w:r>
        <w:r w:rsidRPr="00E535A2">
          <w:rPr>
            <w:highlight w:val="lightGray"/>
          </w:rPr>
          <w:t xml:space="preserve"> is imported at </w:t>
        </w:r>
        <w:commentRangeStart w:id="280"/>
        <w:r w:rsidRPr="00E535A2">
          <w:rPr>
            <w:highlight w:val="lightGray"/>
          </w:rPr>
          <w:t>another</w:t>
        </w:r>
      </w:ins>
      <w:commentRangeEnd w:id="280"/>
      <w:ins w:id="281" w:author="Martin Cahill [NESO]" w:date="2025-05-20T13:38:00Z" w16du:dateUtc="2025-05-20T12:38:00Z">
        <w:r w:rsidR="00B4625D">
          <w:rPr>
            <w:rStyle w:val="CommentReference"/>
            <w:rFonts w:ascii="Arial" w:hAnsi="Arial"/>
          </w:rPr>
          <w:commentReference w:id="280"/>
        </w:r>
      </w:ins>
      <w:ins w:id="282" w:author="Martin Cahill [NESO]" w:date="2025-05-20T13:34:00Z" w16du:dateUtc="2025-05-20T12:34:00Z">
        <w:r w:rsidRPr="00E535A2">
          <w:rPr>
            <w:highlight w:val="lightGray"/>
          </w:rPr>
          <w:t>.</w:t>
        </w:r>
      </w:ins>
    </w:p>
    <w:p w14:paraId="708DC042" w14:textId="77777777" w:rsidR="00E007C4" w:rsidRDefault="00E007C4" w:rsidP="00636937">
      <w:pPr>
        <w:pStyle w:val="1"/>
        <w:ind w:left="1440"/>
      </w:pPr>
    </w:p>
    <w:p w14:paraId="3629B61C" w14:textId="270061C1" w:rsidR="009945F1" w:rsidRPr="00DC0A93" w:rsidDel="00DC0A93" w:rsidRDefault="00000000" w:rsidP="009945F1">
      <w:pPr>
        <w:pStyle w:val="1"/>
        <w:rPr>
          <w:del w:id="283" w:author="Martin Cahill [NESO]" w:date="2025-05-20T13:39:00Z" w16du:dateUtc="2025-05-20T12:39:00Z"/>
        </w:rPr>
      </w:pPr>
      <m:oMathPara>
        <m:oMath>
          <m:f>
            <m:fPr>
              <m:ctrlPr>
                <w:del w:id="284" w:author="Martin Cahill [NESO]" w:date="2025-05-20T13:39:00Z" w16du:dateUtc="2025-05-20T12:39:00Z">
                  <w:rPr>
                    <w:rFonts w:ascii="Cambria Math" w:hAnsi="Cambria Math"/>
                    <w:i/>
                    <w:highlight w:val="lightGray"/>
                  </w:rPr>
                </w:del>
              </m:ctrlPr>
            </m:fPr>
            <m:num>
              <m:nary>
                <m:naryPr>
                  <m:chr m:val="∑"/>
                  <m:limLoc m:val="undOvr"/>
                  <m:ctrlPr>
                    <w:del w:id="285" w:author="Martin Cahill [NESO]" w:date="2025-05-20T13:39:00Z" w16du:dateUtc="2025-05-20T12:39:00Z">
                      <w:rPr>
                        <w:rFonts w:ascii="Cambria Math" w:hAnsi="Cambria Math"/>
                        <w:i/>
                        <w:highlight w:val="lightGray"/>
                      </w:rPr>
                    </w:del>
                  </m:ctrlPr>
                </m:naryPr>
                <m:sub>
                  <m:r>
                    <w:del w:id="286" w:author="Martin Cahill [NESO]" w:date="2025-05-20T13:39:00Z" w16du:dateUtc="2025-05-20T12:39:00Z">
                      <w:rPr>
                        <w:rFonts w:ascii="Cambria Math" w:hAnsi="Cambria Math"/>
                        <w:highlight w:val="lightGray"/>
                        <w:rPrChange w:id="287" w:author="Martin Cahill [NESO]" w:date="2025-05-20T13:42:00Z" w16du:dateUtc="2025-05-20T12:42:00Z">
                          <w:rPr>
                            <w:rFonts w:ascii="Cambria Math" w:hAnsi="Cambria Math"/>
                          </w:rPr>
                        </w:rPrChange>
                      </w:rPr>
                      <m:t>p=1</m:t>
                    </w:del>
                  </m:r>
                </m:sub>
                <m:sup>
                  <m:r>
                    <w:del w:id="288" w:author="Martin Cahill [NESO]" w:date="2025-05-20T13:39:00Z" w16du:dateUtc="2025-05-20T12:39:00Z">
                      <w:rPr>
                        <w:rFonts w:ascii="Cambria Math" w:hAnsi="Cambria Math"/>
                        <w:highlight w:val="lightGray"/>
                        <w:rPrChange w:id="289" w:author="Martin Cahill [NESO]" w:date="2025-05-20T13:42:00Z" w16du:dateUtc="2025-05-20T12:42:00Z">
                          <w:rPr>
                            <w:rFonts w:ascii="Cambria Math" w:hAnsi="Cambria Math"/>
                          </w:rPr>
                        </w:rPrChange>
                      </w:rPr>
                      <m:t>17520</m:t>
                    </w:del>
                  </m:r>
                </m:sup>
                <m:e>
                  <m:r>
                    <w:del w:id="290" w:author="Martin Cahill [NESO]" w:date="2025-05-20T13:39:00Z" w16du:dateUtc="2025-05-20T12:39:00Z">
                      <w:rPr>
                        <w:rFonts w:ascii="Cambria Math" w:hAnsi="Cambria Math"/>
                        <w:highlight w:val="lightGray"/>
                        <w:rPrChange w:id="291" w:author="Martin Cahill [NESO]" w:date="2025-05-20T13:42:00Z" w16du:dateUtc="2025-05-20T12:42:00Z">
                          <w:rPr>
                            <w:rFonts w:ascii="Cambria Math" w:hAnsi="Cambria Math"/>
                          </w:rPr>
                        </w:rPrChange>
                      </w:rPr>
                      <m:t>GMWhAp</m:t>
                    </w:del>
                  </m:r>
                </m:e>
              </m:nary>
            </m:num>
            <m:den>
              <m:nary>
                <m:naryPr>
                  <m:chr m:val="∑"/>
                  <m:limLoc m:val="undOvr"/>
                  <m:ctrlPr>
                    <w:del w:id="292" w:author="Martin Cahill [NESO]" w:date="2025-05-20T13:39:00Z" w16du:dateUtc="2025-05-20T12:39:00Z">
                      <w:rPr>
                        <w:rFonts w:ascii="Cambria Math" w:hAnsi="Cambria Math"/>
                        <w:i/>
                        <w:highlight w:val="lightGray"/>
                      </w:rPr>
                    </w:del>
                  </m:ctrlPr>
                </m:naryPr>
                <m:sub>
                  <m:r>
                    <w:del w:id="293" w:author="Martin Cahill [NESO]" w:date="2025-05-20T13:39:00Z" w16du:dateUtc="2025-05-20T12:39:00Z">
                      <w:rPr>
                        <w:rFonts w:ascii="Cambria Math" w:hAnsi="Cambria Math"/>
                        <w:highlight w:val="lightGray"/>
                        <w:rPrChange w:id="294" w:author="Martin Cahill [NESO]" w:date="2025-05-20T13:42:00Z" w16du:dateUtc="2025-05-20T12:42:00Z">
                          <w:rPr>
                            <w:rFonts w:ascii="Cambria Math" w:hAnsi="Cambria Math"/>
                          </w:rPr>
                        </w:rPrChange>
                      </w:rPr>
                      <m:t>p=1</m:t>
                    </w:del>
                  </m:r>
                </m:sub>
                <m:sup>
                  <m:r>
                    <w:del w:id="295" w:author="Martin Cahill [NESO]" w:date="2025-05-20T13:39:00Z" w16du:dateUtc="2025-05-20T12:39:00Z">
                      <w:rPr>
                        <w:rFonts w:ascii="Cambria Math" w:hAnsi="Cambria Math"/>
                        <w:highlight w:val="lightGray"/>
                        <w:rPrChange w:id="296" w:author="Martin Cahill [NESO]" w:date="2025-05-20T13:42:00Z" w16du:dateUtc="2025-05-20T12:42:00Z">
                          <w:rPr>
                            <w:rFonts w:ascii="Cambria Math" w:hAnsi="Cambria Math"/>
                          </w:rPr>
                        </w:rPrChange>
                      </w:rPr>
                      <m:t>17520</m:t>
                    </w:del>
                  </m:r>
                </m:sup>
                <m:e>
                  <m:sSub>
                    <m:sSubPr>
                      <m:ctrlPr>
                        <w:del w:id="297" w:author="Martin Cahill [NESO]" w:date="2025-05-20T13:39:00Z" w16du:dateUtc="2025-05-20T12:39:00Z">
                          <w:rPr>
                            <w:rFonts w:ascii="Cambria Math" w:hAnsi="Cambria Math"/>
                            <w:i/>
                            <w:highlight w:val="lightGray"/>
                          </w:rPr>
                        </w:del>
                      </m:ctrlPr>
                    </m:sSubPr>
                    <m:e>
                      <m:r>
                        <w:del w:id="298" w:author="Martin Cahill [NESO]" w:date="2025-05-20T13:39:00Z" w16du:dateUtc="2025-05-20T12:39:00Z">
                          <w:rPr>
                            <w:rFonts w:ascii="Cambria Math" w:hAnsi="Cambria Math"/>
                            <w:highlight w:val="lightGray"/>
                            <w:rPrChange w:id="299" w:author="Martin Cahill [NESO]" w:date="2025-05-20T13:42:00Z" w16du:dateUtc="2025-05-20T12:42:00Z">
                              <w:rPr>
                                <w:rFonts w:ascii="Cambria Math" w:hAnsi="Cambria Math"/>
                              </w:rPr>
                            </w:rPrChange>
                          </w:rPr>
                          <m:t>TEC</m:t>
                        </w:del>
                      </m:r>
                    </m:e>
                    <m:sub>
                      <m:r>
                        <w:del w:id="300" w:author="Martin Cahill [NESO]" w:date="2025-05-20T13:39:00Z" w16du:dateUtc="2025-05-20T12:39:00Z">
                          <w:rPr>
                            <w:rFonts w:ascii="Cambria Math" w:hAnsi="Cambria Math"/>
                            <w:highlight w:val="lightGray"/>
                            <w:rPrChange w:id="301" w:author="Martin Cahill [NESO]" w:date="2025-05-20T13:42:00Z" w16du:dateUtc="2025-05-20T12:42:00Z">
                              <w:rPr>
                                <w:rFonts w:ascii="Cambria Math" w:hAnsi="Cambria Math"/>
                              </w:rPr>
                            </w:rPrChange>
                          </w:rPr>
                          <m:t>p</m:t>
                        </w:del>
                      </m:r>
                    </m:sub>
                  </m:sSub>
                </m:e>
              </m:nary>
              <m:r>
                <w:del w:id="302" w:author="Martin Cahill [NESO]" w:date="2025-05-20T13:39:00Z" w16du:dateUtc="2025-05-20T12:39:00Z">
                  <w:rPr>
                    <w:rFonts w:ascii="Cambria Math" w:hAnsi="Cambria Math"/>
                    <w:highlight w:val="lightGray"/>
                    <w:rPrChange w:id="303" w:author="Martin Cahill [NESO]" w:date="2025-05-20T13:42:00Z" w16du:dateUtc="2025-05-20T12:42:00Z">
                      <w:rPr>
                        <w:rFonts w:ascii="Cambria Math" w:hAnsi="Cambria Math"/>
                      </w:rPr>
                    </w:rPrChange>
                  </w:rPr>
                  <m:t xml:space="preserve"> ×0.5</m:t>
                </w:del>
              </m:r>
            </m:den>
          </m:f>
        </m:oMath>
      </m:oMathPara>
    </w:p>
    <w:p w14:paraId="00C56DA4" w14:textId="77777777" w:rsidR="00DC0A93" w:rsidRDefault="00DC0A93" w:rsidP="009945F1">
      <w:pPr>
        <w:pStyle w:val="1"/>
        <w:rPr>
          <w:ins w:id="304" w:author="Martin Cahill [NESO]" w:date="2025-05-20T13:39:00Z" w16du:dateUtc="2025-05-20T12:39:00Z"/>
        </w:rPr>
      </w:pPr>
    </w:p>
    <w:p w14:paraId="043C7562" w14:textId="77777777" w:rsidR="00DC0A93" w:rsidRPr="00A006AF" w:rsidRDefault="00000000" w:rsidP="00DC0A93">
      <w:pPr>
        <w:pStyle w:val="1"/>
        <w:ind w:left="1440"/>
        <w:jc w:val="center"/>
        <w:rPr>
          <w:ins w:id="305" w:author="Martin Cahill [NESO]" w:date="2025-05-20T13:39:00Z" w16du:dateUtc="2025-05-20T12:39:00Z"/>
        </w:rPr>
      </w:pPr>
      <m:oMathPara>
        <m:oMath>
          <m:sSub>
            <m:sSubPr>
              <m:ctrlPr>
                <w:ins w:id="306" w:author="Martin Cahill [NESO]" w:date="2025-05-20T13:39:00Z" w16du:dateUtc="2025-05-20T12:39:00Z">
                  <w:rPr>
                    <w:rFonts w:ascii="Cambria Math" w:hAnsi="Cambria Math"/>
                    <w:i/>
                    <w:highlight w:val="lightGray"/>
                  </w:rPr>
                </w:ins>
              </m:ctrlPr>
            </m:sSubPr>
            <m:e>
              <m:r>
                <w:ins w:id="307" w:author="Martin Cahill [NESO]" w:date="2025-05-20T13:39:00Z" w16du:dateUtc="2025-05-20T12:39:00Z">
                  <w:rPr>
                    <w:rFonts w:ascii="Cambria Math" w:hAnsi="Cambria Math"/>
                    <w:highlight w:val="lightGray"/>
                  </w:rPr>
                  <m:t>ALF</m:t>
                </w:ins>
              </m:r>
            </m:e>
            <m:sub>
              <m:r>
                <w:ins w:id="308" w:author="Martin Cahill [NESO]" w:date="2025-05-20T13:39:00Z" w16du:dateUtc="2025-05-20T12:39:00Z">
                  <w:rPr>
                    <w:rFonts w:ascii="Cambria Math" w:hAnsi="Cambria Math"/>
                    <w:highlight w:val="lightGray"/>
                  </w:rPr>
                  <m:t>BMU</m:t>
                </w:ins>
              </m:r>
            </m:sub>
          </m:sSub>
          <m:r>
            <w:ins w:id="309" w:author="Martin Cahill [NESO]" w:date="2025-05-20T13:39:00Z" w16du:dateUtc="2025-05-20T12:39:00Z">
              <w:rPr>
                <w:rFonts w:ascii="Cambria Math" w:hAnsi="Cambria Math"/>
                <w:highlight w:val="lightGray"/>
              </w:rPr>
              <m:t>=</m:t>
            </w:ins>
          </m:r>
          <m:f>
            <m:fPr>
              <m:ctrlPr>
                <w:ins w:id="310" w:author="Martin Cahill [NESO]" w:date="2025-05-20T13:39:00Z" w16du:dateUtc="2025-05-20T12:39:00Z">
                  <w:rPr>
                    <w:rFonts w:ascii="Cambria Math" w:hAnsi="Cambria Math"/>
                    <w:i/>
                    <w:highlight w:val="lightGray"/>
                  </w:rPr>
                </w:ins>
              </m:ctrlPr>
            </m:fPr>
            <m:num>
              <m:nary>
                <m:naryPr>
                  <m:chr m:val="∑"/>
                  <m:limLoc m:val="undOvr"/>
                  <m:ctrlPr>
                    <w:ins w:id="311" w:author="Martin Cahill [NESO]" w:date="2025-05-20T13:39:00Z" w16du:dateUtc="2025-05-20T12:39:00Z">
                      <w:rPr>
                        <w:rFonts w:ascii="Cambria Math" w:hAnsi="Cambria Math"/>
                        <w:i/>
                        <w:highlight w:val="lightGray"/>
                      </w:rPr>
                    </w:ins>
                  </m:ctrlPr>
                </m:naryPr>
                <m:sub>
                  <m:r>
                    <w:ins w:id="312" w:author="Martin Cahill [NESO]" w:date="2025-05-20T13:39:00Z" w16du:dateUtc="2025-05-20T12:39:00Z">
                      <w:rPr>
                        <w:rFonts w:ascii="Cambria Math" w:hAnsi="Cambria Math"/>
                        <w:highlight w:val="lightGray"/>
                      </w:rPr>
                      <m:t>p=1</m:t>
                    </w:ins>
                  </m:r>
                </m:sub>
                <m:sup>
                  <m:r>
                    <w:ins w:id="313" w:author="Martin Cahill [NESO]" w:date="2025-05-20T13:39:00Z" w16du:dateUtc="2025-05-20T12:39:00Z">
                      <w:rPr>
                        <w:rFonts w:ascii="Cambria Math" w:hAnsi="Cambria Math"/>
                        <w:highlight w:val="lightGray"/>
                      </w:rPr>
                      <m:t>17520</m:t>
                    </w:ins>
                  </m:r>
                </m:sup>
                <m:e>
                  <m:sSub>
                    <m:sSubPr>
                      <m:ctrlPr>
                        <w:ins w:id="314" w:author="Martin Cahill [NESO]" w:date="2025-05-20T13:39:00Z" w16du:dateUtc="2025-05-20T12:39:00Z">
                          <w:rPr>
                            <w:rFonts w:ascii="Cambria Math" w:hAnsi="Cambria Math"/>
                            <w:i/>
                            <w:highlight w:val="lightGray"/>
                          </w:rPr>
                        </w:ins>
                      </m:ctrlPr>
                    </m:sSubPr>
                    <m:e>
                      <m:r>
                        <w:ins w:id="315" w:author="Martin Cahill [NESO]" w:date="2025-05-20T13:39:00Z" w16du:dateUtc="2025-05-20T12:39:00Z">
                          <w:rPr>
                            <w:rFonts w:ascii="Cambria Math" w:hAnsi="Cambria Math"/>
                            <w:highlight w:val="lightGray"/>
                          </w:rPr>
                          <m:t>GMWh</m:t>
                        </w:ins>
                      </m:r>
                    </m:e>
                    <m:sub>
                      <m:r>
                        <w:ins w:id="316" w:author="Martin Cahill [NESO]" w:date="2025-05-20T13:39:00Z" w16du:dateUtc="2025-05-20T12:39:00Z">
                          <w:rPr>
                            <w:rFonts w:ascii="Cambria Math" w:hAnsi="Cambria Math"/>
                            <w:highlight w:val="lightGray"/>
                          </w:rPr>
                          <m:t>pBMU</m:t>
                        </w:ins>
                      </m:r>
                    </m:sub>
                  </m:sSub>
                </m:e>
              </m:nary>
            </m:num>
            <m:den>
              <m:nary>
                <m:naryPr>
                  <m:chr m:val="∑"/>
                  <m:limLoc m:val="undOvr"/>
                  <m:ctrlPr>
                    <w:ins w:id="317" w:author="Martin Cahill [NESO]" w:date="2025-05-20T13:39:00Z" w16du:dateUtc="2025-05-20T12:39:00Z">
                      <w:rPr>
                        <w:rFonts w:ascii="Cambria Math" w:hAnsi="Cambria Math"/>
                        <w:i/>
                        <w:highlight w:val="lightGray"/>
                      </w:rPr>
                    </w:ins>
                  </m:ctrlPr>
                </m:naryPr>
                <m:sub>
                  <m:r>
                    <w:ins w:id="318" w:author="Martin Cahill [NESO]" w:date="2025-05-20T13:39:00Z" w16du:dateUtc="2025-05-20T12:39:00Z">
                      <w:rPr>
                        <w:rFonts w:ascii="Cambria Math" w:hAnsi="Cambria Math"/>
                        <w:highlight w:val="lightGray"/>
                      </w:rPr>
                      <m:t>p=1</m:t>
                    </w:ins>
                  </m:r>
                </m:sub>
                <m:sup>
                  <m:r>
                    <w:ins w:id="319" w:author="Martin Cahill [NESO]" w:date="2025-05-20T13:39:00Z" w16du:dateUtc="2025-05-20T12:39:00Z">
                      <w:rPr>
                        <w:rFonts w:ascii="Cambria Math" w:hAnsi="Cambria Math"/>
                        <w:highlight w:val="lightGray"/>
                      </w:rPr>
                      <m:t>17520</m:t>
                    </w:ins>
                  </m:r>
                </m:sup>
                <m:e>
                  <m:sSub>
                    <m:sSubPr>
                      <m:ctrlPr>
                        <w:ins w:id="320" w:author="Martin Cahill [NESO]" w:date="2025-05-20T13:39:00Z" w16du:dateUtc="2025-05-20T12:39:00Z">
                          <w:rPr>
                            <w:rFonts w:ascii="Cambria Math" w:hAnsi="Cambria Math"/>
                            <w:i/>
                            <w:highlight w:val="lightGray"/>
                          </w:rPr>
                        </w:ins>
                      </m:ctrlPr>
                    </m:sSubPr>
                    <m:e>
                      <m:r>
                        <w:ins w:id="321" w:author="Martin Cahill [NESO]" w:date="2025-05-20T13:39:00Z" w16du:dateUtc="2025-05-20T12:39:00Z">
                          <w:rPr>
                            <w:rFonts w:ascii="Cambria Math" w:hAnsi="Cambria Math"/>
                            <w:highlight w:val="lightGray"/>
                          </w:rPr>
                          <m:t>TEC</m:t>
                        </w:ins>
                      </m:r>
                    </m:e>
                    <m:sub>
                      <m:r>
                        <w:ins w:id="322" w:author="Martin Cahill [NESO]" w:date="2025-05-20T13:39:00Z" w16du:dateUtc="2025-05-20T12:39:00Z">
                          <w:rPr>
                            <w:rFonts w:ascii="Cambria Math" w:hAnsi="Cambria Math"/>
                            <w:highlight w:val="lightGray"/>
                          </w:rPr>
                          <m:t>p</m:t>
                        </w:ins>
                      </m:r>
                    </m:sub>
                  </m:sSub>
                </m:e>
              </m:nary>
              <m:r>
                <w:ins w:id="323" w:author="Martin Cahill [NESO]" w:date="2025-05-20T13:39:00Z" w16du:dateUtc="2025-05-20T12:39:00Z">
                  <w:rPr>
                    <w:rFonts w:ascii="Cambria Math" w:hAnsi="Cambria Math"/>
                    <w:highlight w:val="lightGray"/>
                  </w:rPr>
                  <m:t xml:space="preserve"> ×0.5</m:t>
                </w:ins>
              </m:r>
              <w:commentRangeStart w:id="324"/>
              <w:commentRangeEnd w:id="324"/>
              <m:r>
                <w:ins w:id="325" w:author="Martin Cahill [NESO]" w:date="2025-05-20T13:39:00Z" w16du:dateUtc="2025-05-20T12:39:00Z">
                  <m:rPr>
                    <m:sty m:val="p"/>
                  </m:rPr>
                  <w:rPr>
                    <w:rStyle w:val="CommentReference"/>
                    <w:rFonts w:ascii="Cambria Math" w:hAnsi="Cambria Math"/>
                    <w:highlight w:val="lightGray"/>
                  </w:rPr>
                  <w:commentReference w:id="324"/>
                </w:ins>
              </m:r>
            </m:den>
          </m:f>
        </m:oMath>
      </m:oMathPara>
    </w:p>
    <w:p w14:paraId="2FA332D7" w14:textId="77777777" w:rsidR="00DC0A93" w:rsidRPr="00DC0A93" w:rsidRDefault="00DC0A93" w:rsidP="009945F1">
      <w:pPr>
        <w:pStyle w:val="1"/>
        <w:rPr>
          <w:ins w:id="326" w:author="Martin Cahill [NESO]" w:date="2025-05-20T13:39:00Z" w16du:dateUtc="2025-05-20T12:39:00Z"/>
        </w:rPr>
      </w:pPr>
    </w:p>
    <w:p w14:paraId="032872E2" w14:textId="77777777" w:rsidR="004B5822" w:rsidRPr="004B5822" w:rsidRDefault="004B5822">
      <w:pPr>
        <w:pStyle w:val="1"/>
        <w:ind w:left="720" w:firstLine="720"/>
        <w:rPr>
          <w:ins w:id="327" w:author="Martin Cahill [NESO]" w:date="2025-05-20T13:40:00Z"/>
        </w:rPr>
        <w:pPrChange w:id="328" w:author="Martin Cahill [NESO]" w:date="2025-05-20T13:40:00Z" w16du:dateUtc="2025-05-20T12:40:00Z">
          <w:pPr>
            <w:pStyle w:val="1"/>
          </w:pPr>
        </w:pPrChange>
      </w:pPr>
      <w:ins w:id="329" w:author="Martin Cahill [NESO]" w:date="2025-05-20T13:40:00Z">
        <w:r w:rsidRPr="004B5822">
          <w:t>Where:</w:t>
        </w:r>
      </w:ins>
    </w:p>
    <w:p w14:paraId="41CC070B" w14:textId="3D171553" w:rsidR="004B5822" w:rsidRPr="004B5822" w:rsidDel="004B5822" w:rsidRDefault="004B5822">
      <w:pPr>
        <w:pStyle w:val="1"/>
        <w:ind w:left="720" w:firstLine="720"/>
        <w:rPr>
          <w:del w:id="330" w:author="Martin Cahill [NESO]" w:date="2025-05-20T13:41:00Z" w16du:dateUtc="2025-05-20T12:41:00Z"/>
          <w:highlight w:val="lightGray"/>
          <w:rPrChange w:id="331" w:author="Martin Cahill [NESO]" w:date="2025-05-20T13:41:00Z" w16du:dateUtc="2025-05-20T12:41:00Z">
            <w:rPr>
              <w:del w:id="332" w:author="Martin Cahill [NESO]" w:date="2025-05-20T13:41:00Z" w16du:dateUtc="2025-05-20T12:41:00Z"/>
            </w:rPr>
          </w:rPrChange>
        </w:rPr>
        <w:pPrChange w:id="333" w:author="Martin Cahill [NESO]" w:date="2025-05-20T13:40:00Z" w16du:dateUtc="2025-05-20T12:40:00Z">
          <w:pPr>
            <w:pStyle w:val="1"/>
          </w:pPr>
        </w:pPrChange>
      </w:pPr>
      <w:del w:id="334" w:author="Martin Cahill [NESO]" w:date="2025-05-20T13:41:00Z" w16du:dateUtc="2025-05-20T12:41:00Z">
        <w:r w:rsidRPr="004B5822" w:rsidDel="004B5822">
          <w:rPr>
            <w:highlight w:val="lightGray"/>
            <w:rPrChange w:id="335" w:author="Martin Cahill [NESO]" w:date="2025-05-20T13:41:00Z" w16du:dateUtc="2025-05-20T12:41:00Z">
              <w:rPr/>
            </w:rPrChange>
          </w:rPr>
          <w:delText>A denotes each technology type within a Power Station</w:delText>
        </w:r>
      </w:del>
    </w:p>
    <w:p w14:paraId="4B36FAA7" w14:textId="12634736" w:rsidR="004B5822" w:rsidRPr="004B5822" w:rsidDel="004B5822" w:rsidRDefault="004B5822">
      <w:pPr>
        <w:pStyle w:val="1"/>
        <w:ind w:left="1440"/>
        <w:rPr>
          <w:del w:id="336" w:author="Martin Cahill [NESO]" w:date="2025-05-20T13:41:00Z" w16du:dateUtc="2025-05-20T12:41:00Z"/>
        </w:rPr>
        <w:pPrChange w:id="337" w:author="Martin Cahill [NESO]" w:date="2025-05-20T13:40:00Z" w16du:dateUtc="2025-05-20T12:40:00Z">
          <w:pPr>
            <w:pStyle w:val="1"/>
          </w:pPr>
        </w:pPrChange>
      </w:pPr>
      <w:del w:id="338" w:author="Martin Cahill [NESO]" w:date="2025-05-20T13:41:00Z" w16du:dateUtc="2025-05-20T12:41:00Z">
        <w:r w:rsidRPr="004B5822" w:rsidDel="004B5822">
          <w:rPr>
            <w:highlight w:val="lightGray"/>
            <w:rPrChange w:id="339" w:author="Martin Cahill [NESO]" w:date="2025-05-20T13:41:00Z" w16du:dateUtc="2025-05-20T12:41:00Z">
              <w:rPr/>
            </w:rPrChange>
          </w:rPr>
          <w:delText xml:space="preserve">GMWhAp is the maximum of FPN or actual metered output in a </w:delText>
        </w:r>
        <w:r w:rsidRPr="004B5822" w:rsidDel="004B5822">
          <w:rPr>
            <w:b/>
            <w:bCs/>
            <w:highlight w:val="lightGray"/>
            <w:rPrChange w:id="340" w:author="Martin Cahill [NESO]" w:date="2025-05-20T13:41:00Z" w16du:dateUtc="2025-05-20T12:41:00Z">
              <w:rPr>
                <w:b/>
                <w:bCs/>
              </w:rPr>
            </w:rPrChange>
          </w:rPr>
          <w:delText>Settlement Period</w:delText>
        </w:r>
        <w:r w:rsidRPr="004B5822" w:rsidDel="004B5822">
          <w:rPr>
            <w:highlight w:val="lightGray"/>
            <w:rPrChange w:id="341" w:author="Martin Cahill [NESO]" w:date="2025-05-20T13:41:00Z" w16du:dateUtc="2025-05-20T12:41:00Z">
              <w:rPr/>
            </w:rPrChange>
          </w:rPr>
          <w:delText xml:space="preserve"> related to the </w:delText>
        </w:r>
        <w:r w:rsidRPr="004B5822" w:rsidDel="004B5822">
          <w:rPr>
            <w:b/>
            <w:bCs/>
            <w:highlight w:val="lightGray"/>
            <w:rPrChange w:id="342" w:author="Martin Cahill [NESO]" w:date="2025-05-20T13:41:00Z" w16du:dateUtc="2025-05-20T12:41:00Z">
              <w:rPr>
                <w:b/>
                <w:bCs/>
              </w:rPr>
            </w:rPrChange>
          </w:rPr>
          <w:delText>BM Unit</w:delText>
        </w:r>
        <w:r w:rsidRPr="004B5822" w:rsidDel="004B5822">
          <w:rPr>
            <w:highlight w:val="lightGray"/>
            <w:rPrChange w:id="343" w:author="Martin Cahill [NESO]" w:date="2025-05-20T13:41:00Z" w16du:dateUtc="2025-05-20T12:41:00Z">
              <w:rPr/>
            </w:rPrChange>
          </w:rPr>
          <w:delText xml:space="preserve"> associated with MTPSTEC</w:delText>
        </w:r>
        <w:r w:rsidRPr="004B5822" w:rsidDel="004B5822">
          <w:rPr>
            <w:highlight w:val="lightGray"/>
            <w:vertAlign w:val="subscript"/>
            <w:rPrChange w:id="344" w:author="Martin Cahill [NESO]" w:date="2025-05-20T13:41:00Z" w16du:dateUtc="2025-05-20T12:41:00Z">
              <w:rPr>
                <w:vertAlign w:val="subscript"/>
              </w:rPr>
            </w:rPrChange>
          </w:rPr>
          <w:delText>A</w:delText>
        </w:r>
        <w:r w:rsidRPr="004B5822" w:rsidDel="004B5822">
          <w:rPr>
            <w:highlight w:val="lightGray"/>
            <w:rPrChange w:id="345" w:author="Martin Cahill [NESO]" w:date="2025-05-20T13:41:00Z" w16du:dateUtc="2025-05-20T12:41:00Z">
              <w:rPr/>
            </w:rPrChange>
          </w:rPr>
          <w:delText>.</w:delText>
        </w:r>
      </w:del>
    </w:p>
    <w:p w14:paraId="4D6B1ACA" w14:textId="77777777" w:rsidR="00F827F1" w:rsidRPr="00E535A2" w:rsidRDefault="00F827F1" w:rsidP="00F827F1">
      <w:pPr>
        <w:pStyle w:val="1"/>
        <w:ind w:left="1440"/>
        <w:rPr>
          <w:ins w:id="346" w:author="Martin Cahill [NESO]" w:date="2025-05-20T13:41:00Z" w16du:dateUtc="2025-05-20T12:41:00Z"/>
          <w:highlight w:val="lightGray"/>
        </w:rPr>
      </w:pPr>
      <w:ins w:id="347" w:author="Martin Cahill [NESO]" w:date="2025-05-20T13:41:00Z" w16du:dateUtc="2025-05-20T12:41:00Z">
        <w:r w:rsidRPr="00E535A2">
          <w:rPr>
            <w:highlight w:val="lightGray"/>
          </w:rPr>
          <w:t>ALF</w:t>
        </w:r>
        <w:r w:rsidRPr="00E535A2">
          <w:rPr>
            <w:highlight w:val="lightGray"/>
            <w:vertAlign w:val="subscript"/>
          </w:rPr>
          <w:t>BMU</w:t>
        </w:r>
        <w:r w:rsidRPr="00E535A2">
          <w:rPr>
            <w:highlight w:val="lightGray"/>
          </w:rPr>
          <w:t xml:space="preserve"> is the ALF for a </w:t>
        </w:r>
        <w:r w:rsidRPr="00E535A2">
          <w:rPr>
            <w:b/>
            <w:bCs/>
            <w:highlight w:val="lightGray"/>
          </w:rPr>
          <w:t>BM Unit</w:t>
        </w:r>
        <w:r w:rsidRPr="00E535A2">
          <w:rPr>
            <w:highlight w:val="lightGray"/>
          </w:rPr>
          <w:t xml:space="preserve"> at a multi technology </w:t>
        </w:r>
        <w:r w:rsidRPr="00E535A2">
          <w:rPr>
            <w:b/>
            <w:bCs/>
            <w:highlight w:val="lightGray"/>
          </w:rPr>
          <w:t>Power Station</w:t>
        </w:r>
      </w:ins>
    </w:p>
    <w:p w14:paraId="20EF8696" w14:textId="77777777" w:rsidR="00F827F1" w:rsidRDefault="00F827F1" w:rsidP="00F827F1">
      <w:pPr>
        <w:pStyle w:val="1"/>
        <w:ind w:left="1440"/>
        <w:rPr>
          <w:ins w:id="348" w:author="Martin Cahill [NESO]" w:date="2025-05-20T13:41:00Z" w16du:dateUtc="2025-05-20T12:41:00Z"/>
        </w:rPr>
      </w:pPr>
      <w:proofErr w:type="spellStart"/>
      <w:ins w:id="349" w:author="Martin Cahill [NESO]" w:date="2025-05-20T13:41:00Z" w16du:dateUtc="2025-05-20T12:41:00Z">
        <w:r w:rsidRPr="00E535A2">
          <w:rPr>
            <w:highlight w:val="lightGray"/>
          </w:rPr>
          <w:t>GMWh</w:t>
        </w:r>
        <w:r w:rsidRPr="00E535A2">
          <w:rPr>
            <w:highlight w:val="lightGray"/>
            <w:vertAlign w:val="subscript"/>
          </w:rPr>
          <w:t>pBMU</w:t>
        </w:r>
        <w:proofErr w:type="spellEnd"/>
        <w:r w:rsidRPr="00E535A2">
          <w:rPr>
            <w:highlight w:val="lightGray"/>
          </w:rPr>
          <w:t xml:space="preserve"> is the maximum of FPN or actual metered output in a </w:t>
        </w:r>
        <w:r w:rsidRPr="00E535A2">
          <w:rPr>
            <w:b/>
            <w:bCs/>
            <w:highlight w:val="lightGray"/>
          </w:rPr>
          <w:t>Settlement Period</w:t>
        </w:r>
        <w:r w:rsidRPr="00E535A2">
          <w:rPr>
            <w:highlight w:val="lightGray"/>
          </w:rPr>
          <w:t xml:space="preserve"> related to the </w:t>
        </w:r>
        <w:r w:rsidRPr="00E535A2">
          <w:rPr>
            <w:b/>
            <w:bCs/>
            <w:highlight w:val="lightGray"/>
          </w:rPr>
          <w:t>BM Unit</w:t>
        </w:r>
        <w:r>
          <w:t xml:space="preserve"> </w:t>
        </w:r>
      </w:ins>
    </w:p>
    <w:p w14:paraId="636FC17A" w14:textId="323DAD27" w:rsidR="00636937" w:rsidDel="004B5822" w:rsidRDefault="00636937" w:rsidP="00636937">
      <w:pPr>
        <w:pStyle w:val="1"/>
        <w:ind w:left="1440"/>
        <w:rPr>
          <w:del w:id="350" w:author="Martin Cahill [NESO]" w:date="2025-05-20T13:40:00Z" w16du:dateUtc="2025-05-20T12:40:00Z"/>
        </w:rPr>
      </w:pPr>
    </w:p>
    <w:p w14:paraId="515E40F5" w14:textId="77777777" w:rsidR="00636937" w:rsidRPr="00891501" w:rsidRDefault="00636937" w:rsidP="00636937">
      <w:pPr>
        <w:pStyle w:val="1"/>
        <w:ind w:left="720"/>
        <w:jc w:val="both"/>
      </w:pPr>
    </w:p>
    <w:p w14:paraId="27EED677" w14:textId="0A7171AF" w:rsidR="00636937" w:rsidRPr="00823D2E" w:rsidRDefault="00664194" w:rsidP="007D27B2">
      <w:pPr>
        <w:pStyle w:val="1"/>
        <w:numPr>
          <w:ilvl w:val="0"/>
          <w:numId w:val="90"/>
        </w:numPr>
        <w:jc w:val="both"/>
        <w:rPr>
          <w:b/>
        </w:rPr>
      </w:pPr>
      <w:ins w:id="351" w:author="Martin Cahill [NESO]" w:date="2025-05-20T13:42:00Z" w16du:dateUtc="2025-05-20T12:42:00Z">
        <w:r>
          <w:t xml:space="preserve">For </w:t>
        </w:r>
      </w:ins>
      <w:del w:id="352" w:author="Martin Cahill [NESO]" w:date="2025-05-20T13:43:00Z" w16du:dateUtc="2025-05-20T12:43:00Z">
        <w:r w:rsidRPr="0071064D" w:rsidDel="0071064D">
          <w:rPr>
            <w:highlight w:val="lightGray"/>
            <w:rPrChange w:id="353" w:author="Martin Cahill [NESO]" w:date="2025-05-20T13:43:00Z" w16du:dateUtc="2025-05-20T12:43:00Z">
              <w:rPr/>
            </w:rPrChange>
          </w:rPr>
          <w:delText>S</w:delText>
        </w:r>
      </w:del>
      <w:ins w:id="354" w:author="Martin Cahill [NESO]" w:date="2025-05-20T13:43:00Z" w16du:dateUtc="2025-05-20T12:43:00Z">
        <w:r w:rsidR="0071064D" w:rsidRPr="0071064D">
          <w:rPr>
            <w:highlight w:val="lightGray"/>
            <w:rPrChange w:id="355" w:author="Martin Cahill [NESO]" w:date="2025-05-20T13:43:00Z" w16du:dateUtc="2025-05-20T12:43:00Z">
              <w:rPr/>
            </w:rPrChange>
          </w:rPr>
          <w:t>single</w:t>
        </w:r>
        <w:r w:rsidR="0071064D">
          <w:t xml:space="preserve"> </w:t>
        </w:r>
      </w:ins>
      <w:ins w:id="356" w:author="Martin Cahill [NESO]" w:date="2025-05-20T13:42:00Z" w16du:dateUtc="2025-05-20T12:42:00Z">
        <w:r>
          <w:t xml:space="preserve">technology </w:t>
        </w:r>
        <w:r w:rsidRPr="0071064D">
          <w:rPr>
            <w:b/>
            <w:bCs/>
            <w:rPrChange w:id="357" w:author="Martin Cahill [NESO]" w:date="2025-05-20T13:43:00Z" w16du:dateUtc="2025-05-20T12:43:00Z">
              <w:rPr/>
            </w:rPrChange>
          </w:rPr>
          <w:t>Power Stations</w:t>
        </w:r>
        <w:r>
          <w:t>,</w:t>
        </w:r>
        <w:r w:rsidR="0071064D">
          <w:t xml:space="preserve"> </w:t>
        </w:r>
      </w:ins>
      <w:del w:id="358" w:author="Martin Cahill [NESO]" w:date="2025-05-20T13:42:00Z" w16du:dateUtc="2025-05-20T12:42:00Z">
        <w:r w:rsidR="00636937" w:rsidRPr="00891501" w:rsidDel="00664194">
          <w:delText>T</w:delText>
        </w:r>
      </w:del>
      <w:ins w:id="359" w:author="Martin Cahill [NESO]" w:date="2025-05-20T13:42:00Z" w16du:dateUtc="2025-05-20T12:42:00Z">
        <w:r>
          <w:t>t</w:t>
        </w:r>
      </w:ins>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and relates to the total TEC of the Power Station</w:t>
      </w:r>
      <w:r w:rsidR="00636937" w:rsidRPr="00891501">
        <w:t xml:space="preserve">. </w:t>
      </w:r>
      <w:ins w:id="360" w:author="Martin Cahill [NESO]" w:date="2025-05-20T13:43:00Z" w16du:dateUtc="2025-05-20T12:43:00Z">
        <w:r w:rsidR="003D35D0">
          <w:t xml:space="preserve">For multiple technology </w:t>
        </w:r>
        <w:r w:rsidR="003D35D0" w:rsidRPr="00F231B2">
          <w:rPr>
            <w:b/>
            <w:bCs/>
          </w:rPr>
          <w:t>Power Stations</w:t>
        </w:r>
        <w:r w:rsidR="003D35D0">
          <w:t xml:space="preserve">, the appropriate output (FPN or actual metered) figure is derived from the </w:t>
        </w:r>
        <w:r w:rsidR="003D35D0" w:rsidRPr="00F231B2">
          <w:rPr>
            <w:b/>
            <w:bCs/>
          </w:rPr>
          <w:t>BM Unit</w:t>
        </w:r>
        <w:r w:rsidR="003D35D0">
          <w:t xml:space="preserve"> data available to </w:t>
        </w:r>
        <w:r w:rsidR="003D35D0" w:rsidRPr="00F231B2">
          <w:rPr>
            <w:b/>
            <w:bCs/>
          </w:rPr>
          <w:t>The Company</w:t>
        </w:r>
        <w:r w:rsidR="003D35D0">
          <w:t xml:space="preserve"> and associated with </w:t>
        </w:r>
      </w:ins>
      <w:del w:id="361" w:author="Martin Cahill [NESO]" w:date="2025-05-20T13:43:00Z" w16du:dateUtc="2025-05-20T12:43:00Z">
        <w:r w:rsidR="003D35D0" w:rsidRPr="003D35D0" w:rsidDel="003D35D0">
          <w:rPr>
            <w:highlight w:val="lightGray"/>
            <w:rPrChange w:id="362" w:author="Martin Cahill [NESO]" w:date="2025-05-20T13:43:00Z" w16du:dateUtc="2025-05-20T12:43:00Z">
              <w:rPr/>
            </w:rPrChange>
          </w:rPr>
          <w:delText>MTPSTEC</w:delText>
        </w:r>
      </w:del>
      <w:commentRangeStart w:id="363"/>
      <w:ins w:id="364" w:author="Martin Cahill [NESO]" w:date="2025-05-20T13:43:00Z" w16du:dateUtc="2025-05-20T12:43:00Z">
        <w:r w:rsidR="003D35D0" w:rsidRPr="003D35D0">
          <w:rPr>
            <w:highlight w:val="lightGray"/>
          </w:rPr>
          <w:t>MTEC</w:t>
        </w:r>
        <w:commentRangeEnd w:id="363"/>
        <w:r w:rsidR="003D35D0" w:rsidRPr="003D35D0">
          <w:rPr>
            <w:rStyle w:val="CommentReference"/>
            <w:rFonts w:ascii="Arial" w:hAnsi="Arial"/>
            <w:highlight w:val="lightGray"/>
            <w:rPrChange w:id="365" w:author="Martin Cahill [NESO]" w:date="2025-05-20T13:43:00Z" w16du:dateUtc="2025-05-20T12:43:00Z">
              <w:rPr>
                <w:rStyle w:val="CommentReference"/>
                <w:rFonts w:ascii="Arial" w:hAnsi="Arial"/>
              </w:rPr>
            </w:rPrChange>
          </w:rPr>
          <w:commentReference w:id="363"/>
        </w:r>
        <w:r w:rsidR="003D35D0">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w:t>
      </w:r>
      <w:r w:rsidR="00636937">
        <w:lastRenderedPageBreak/>
        <w:t>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proofErr w:type="spellStart"/>
      <w:r>
        <w:rPr>
          <w:rFonts w:ascii="Arial" w:hAnsi="Arial" w:cs="Arial"/>
          <w:b/>
        </w:rPr>
        <w:t>TNUoS</w:t>
      </w:r>
      <w:proofErr w:type="spellEnd"/>
      <w:r>
        <w:rPr>
          <w:rFonts w:ascii="Arial" w:hAnsi="Arial" w:cs="Arial"/>
          <w:b/>
        </w:rPr>
        <w:t xml:space="preserve">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 xml:space="preserve">Embedded exports are exports measured on a half-hourly basis by Metering Systems, in accordance with the BSC, that are not subject to generation </w:t>
      </w:r>
      <w:proofErr w:type="spellStart"/>
      <w:r>
        <w:t>TNUoS</w:t>
      </w:r>
      <w:proofErr w:type="spellEnd"/>
      <w:r>
        <w:t>.</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w:t>
      </w:r>
      <w:proofErr w:type="gramStart"/>
      <w:r w:rsidRPr="00AB4296">
        <w:rPr>
          <w:rFonts w:ascii="Arial" w:eastAsia="Arial" w:hAnsi="Arial"/>
          <w:sz w:val="22"/>
          <w:szCs w:val="22"/>
        </w:rPr>
        <w:t>end  of</w:t>
      </w:r>
      <w:proofErr w:type="gramEnd"/>
      <w:r w:rsidRPr="00AB4296">
        <w:rPr>
          <w:rFonts w:ascii="Arial" w:eastAsia="Arial" w:hAnsi="Arial"/>
          <w:sz w:val="22"/>
          <w:szCs w:val="22"/>
        </w:rPr>
        <w:t xml:space="preserve">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proofErr w:type="gramStart"/>
      <w:r w:rsidRPr="00EE2ACE">
        <w:rPr>
          <w:rFonts w:ascii="Arial" w:eastAsia="Arial" w:hAnsi="Arial"/>
          <w:sz w:val="22"/>
          <w:szCs w:val="22"/>
          <w:lang w:val="en-US"/>
        </w:rPr>
        <w:t>Year Round</w:t>
      </w:r>
      <w:proofErr w:type="gramEnd"/>
      <w:r w:rsidRPr="00EE2ACE">
        <w:rPr>
          <w:rFonts w:ascii="Arial" w:eastAsia="Arial" w:hAnsi="Arial"/>
          <w:sz w:val="22"/>
          <w:szCs w:val="22"/>
          <w:lang w:val="en-US"/>
        </w:rPr>
        <w:t xml:space="preserve">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proofErr w:type="gramStart"/>
      <w:r w:rsidR="004D3E10" w:rsidRPr="004D3E10">
        <w:rPr>
          <w:rFonts w:ascii="Arial" w:hAnsi="Arial" w:cs="Arial"/>
        </w:rPr>
        <w:t>Non Conventional</w:t>
      </w:r>
      <w:proofErr w:type="spellEnd"/>
      <w:proofErr w:type="gramEnd"/>
      <w:r w:rsidR="004D3E10" w:rsidRPr="004D3E10">
        <w:rPr>
          <w:rFonts w:ascii="Arial" w:hAnsi="Arial" w:cs="Arial"/>
        </w:rPr>
        <w:t xml:space="preserve"> Carbon. For Conventional Carbon the initial tariff for the Not Shared component is multiplied by both, </w:t>
      </w:r>
      <w:r w:rsidR="004D3E10" w:rsidRPr="004D3E10">
        <w:rPr>
          <w:rFonts w:ascii="Arial" w:hAnsi="Arial" w:cs="Arial"/>
        </w:rPr>
        <w:lastRenderedPageBreak/>
        <w:t>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proofErr w:type="gramStart"/>
      <w:r>
        <w:rPr>
          <w:rFonts w:ascii="Arial" w:hAnsi="Arial"/>
        </w:rPr>
        <w:t>Similar to</w:t>
      </w:r>
      <w:proofErr w:type="gramEnd"/>
      <w:r>
        <w:rPr>
          <w:rFonts w:ascii="Arial" w:hAnsi="Arial"/>
        </w:rPr>
        <w:t xml:space="preserve">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w:t>
      </w:r>
      <w:proofErr w:type="gramStart"/>
      <w:r>
        <w:t>Year Round</w:t>
      </w:r>
      <w:proofErr w:type="gramEnd"/>
      <w:r>
        <w:t xml:space="preserve">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366"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367" w:name="_Toc208554779"/>
      <w:bookmarkStart w:id="368" w:name="_Toc208745842"/>
      <w:bookmarkStart w:id="369" w:name="_Toc274049688"/>
      <w:r w:rsidRPr="00D76842">
        <w:rPr>
          <w:color w:val="auto"/>
        </w:rPr>
        <w:t>Deriving the Final Local Tariff</w:t>
      </w:r>
      <w:bookmarkEnd w:id="367"/>
      <w:bookmarkEnd w:id="368"/>
      <w:r>
        <w:rPr>
          <w:color w:val="auto"/>
        </w:rPr>
        <w:t xml:space="preserve"> (</w:t>
      </w:r>
      <w:r w:rsidRPr="00D76842">
        <w:rPr>
          <w:color w:val="auto"/>
        </w:rPr>
        <w:t>£/kW</w:t>
      </w:r>
      <w:r>
        <w:rPr>
          <w:color w:val="auto"/>
        </w:rPr>
        <w:t>)</w:t>
      </w:r>
      <w:bookmarkEnd w:id="369"/>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370" w:name="_Toc208554780"/>
      <w:bookmarkStart w:id="371" w:name="_Toc208745843"/>
      <w:bookmarkStart w:id="372" w:name="_Toc274049689"/>
      <w:r w:rsidRPr="009F4FB0">
        <w:rPr>
          <w:i/>
          <w:color w:val="auto"/>
        </w:rPr>
        <w:t>Local Circuit Tariff</w:t>
      </w:r>
      <w:bookmarkEnd w:id="370"/>
      <w:bookmarkEnd w:id="371"/>
      <w:bookmarkEnd w:id="372"/>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373" w:name="_Toc208554781"/>
      <w:bookmarkStart w:id="374" w:name="_Toc208745844"/>
    </w:p>
    <w:p w14:paraId="7839E442" w14:textId="77777777" w:rsidR="006661FE" w:rsidRPr="00543982" w:rsidRDefault="006661FE" w:rsidP="006661FE">
      <w:pPr>
        <w:pStyle w:val="Heading3"/>
        <w:ind w:left="709"/>
        <w:rPr>
          <w:rFonts w:ascii="Arial" w:hAnsi="Arial" w:cs="Arial"/>
          <w:b/>
        </w:rPr>
      </w:pPr>
      <w:bookmarkStart w:id="375" w:name="_Toc274049690"/>
      <w:r w:rsidRPr="00543982">
        <w:rPr>
          <w:rFonts w:ascii="Arial" w:hAnsi="Arial" w:cs="Arial"/>
          <w:b/>
        </w:rPr>
        <w:t>Onshore Local Substation Tariff</w:t>
      </w:r>
      <w:bookmarkEnd w:id="373"/>
      <w:bookmarkEnd w:id="374"/>
      <w:bookmarkEnd w:id="375"/>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lastRenderedPageBreak/>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376"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rPr>
          <w:szCs w:val="22"/>
        </w:rPr>
        <w:t>TNUoS</w:t>
      </w:r>
      <w:proofErr w:type="spellEnd"/>
      <w:r>
        <w:rPr>
          <w:szCs w:val="22"/>
        </w:rPr>
        <w:t xml:space="preserve">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76"/>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377" w:name="_Toc274049691"/>
      <w:r w:rsidRPr="00543982">
        <w:rPr>
          <w:rFonts w:ascii="Arial" w:hAnsi="Arial" w:cs="Arial"/>
          <w:b/>
        </w:rPr>
        <w:t>Offshore substation local tariff</w:t>
      </w:r>
      <w:bookmarkEnd w:id="377"/>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lastRenderedPageBreak/>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378" w:name="_Toc49661115"/>
      <w:bookmarkStart w:id="379" w:name="_Toc274049692"/>
      <w:bookmarkEnd w:id="366"/>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 xml:space="preserve">The total revenue to be recovered through </w:t>
      </w:r>
      <w:proofErr w:type="spellStart"/>
      <w:r w:rsidRPr="325E90A3">
        <w:rPr>
          <w:rFonts w:ascii="Arial (W1)" w:hAnsi="Arial (W1)"/>
        </w:rPr>
        <w:t>TNUoS</w:t>
      </w:r>
      <w:proofErr w:type="spellEnd"/>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325E90A3">
        <w:rPr>
          <w:rFonts w:ascii="Arial (W1)" w:hAnsi="Arial (W1)"/>
        </w:rPr>
        <w:t>TNUoS</w:t>
      </w:r>
      <w:proofErr w:type="spellEnd"/>
      <w:r w:rsidRPr="325E90A3">
        <w:rPr>
          <w:rFonts w:ascii="Arial (W1)" w:hAnsi="Arial (W1)"/>
        </w:rPr>
        <w:t xml:space="preserve"> charges (</w:t>
      </w:r>
      <w:proofErr w:type="spellStart"/>
      <w:r w:rsidRPr="325E90A3">
        <w:rPr>
          <w:rFonts w:ascii="Arial (W1)" w:hAnsi="Arial (W1)"/>
        </w:rPr>
        <w:t>TRRt</w:t>
      </w:r>
      <w:proofErr w:type="spellEnd"/>
      <w:r w:rsidRPr="325E90A3">
        <w:rPr>
          <w:rFonts w:ascii="Arial (W1)" w:hAnsi="Arial (W1)"/>
        </w:rPr>
        <w:t xml:space="preserve">) is </w:t>
      </w:r>
      <w:proofErr w:type="gramStart"/>
      <w:r w:rsidRPr="325E90A3">
        <w:rPr>
          <w:rFonts w:ascii="Arial (W1)" w:hAnsi="Arial (W1)"/>
        </w:rPr>
        <w:t>set  as</w:t>
      </w:r>
      <w:proofErr w:type="gramEnd"/>
      <w:r w:rsidRPr="325E90A3">
        <w:rPr>
          <w:rFonts w:ascii="Arial (W1)" w:hAnsi="Arial (W1)"/>
        </w:rPr>
        <w:t xml:space="preserve">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lastRenderedPageBreak/>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w:t>
      </w:r>
      <w:proofErr w:type="gramStart"/>
      <w:r w:rsidRPr="00953325">
        <w:rPr>
          <w:rFonts w:ascii="Arial" w:hAnsi="Arial" w:cs="Arial"/>
          <w:sz w:val="22"/>
          <w:lang w:eastAsia="en-US"/>
        </w:rPr>
        <w:t>and;</w:t>
      </w:r>
      <w:proofErr w:type="gramEnd"/>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 xml:space="preserve">percentiles </w:t>
      </w:r>
      <w:proofErr w:type="gramStart"/>
      <w:r w:rsidRPr="00CD5631">
        <w:rPr>
          <w:rFonts w:ascii="Arial" w:hAnsi="Arial" w:cs="Arial"/>
          <w:sz w:val="22"/>
          <w:szCs w:val="22"/>
          <w:lang w:eastAsia="en-US"/>
        </w:rPr>
        <w:t>and;</w:t>
      </w:r>
      <w:proofErr w:type="gramEnd"/>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lastRenderedPageBreak/>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lastRenderedPageBreak/>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378"/>
    <w:bookmarkEnd w:id="379"/>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380" w:name="_Toc32201079"/>
      <w:bookmarkStart w:id="381" w:name="_Toc49661116"/>
      <w:bookmarkStart w:id="382" w:name="_Toc274049693"/>
      <w:r>
        <w:t>Final £/kW Tariff</w:t>
      </w:r>
      <w:bookmarkEnd w:id="380"/>
      <w:bookmarkEnd w:id="381"/>
      <w:bookmarkEnd w:id="382"/>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proofErr w:type="spellStart"/>
      <w:r w:rsidRPr="00B779B8">
        <w:rPr>
          <w:rFonts w:ascii="Arial" w:hAnsi="Arial"/>
          <w:sz w:val="22"/>
        </w:rPr>
        <w:t>TNUoS</w:t>
      </w:r>
      <w:proofErr w:type="spellEnd"/>
      <w:r w:rsidRPr="00B779B8">
        <w:rPr>
          <w:rFonts w:ascii="Arial" w:hAnsi="Arial"/>
          <w:sz w:val="22"/>
        </w:rPr>
        <w:t xml:space="preserve">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w:t>
      </w:r>
      <w:proofErr w:type="spellStart"/>
      <w:r>
        <w:rPr>
          <w:rFonts w:ascii="Arial" w:hAnsi="Arial"/>
          <w:sz w:val="22"/>
        </w:rPr>
        <w:t>TNUoS</w:t>
      </w:r>
      <w:proofErr w:type="spellEnd"/>
      <w:r>
        <w:rPr>
          <w:rFonts w:ascii="Arial" w:hAnsi="Arial"/>
          <w:sz w:val="22"/>
        </w:rPr>
        <w:t>)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 xml:space="preserve">Effective Embedded Export </w:t>
      </w:r>
      <w:proofErr w:type="spellStart"/>
      <w:r w:rsidR="00A26D6E">
        <w:rPr>
          <w:rFonts w:ascii="Arial" w:hAnsi="Arial"/>
          <w:sz w:val="22"/>
        </w:rPr>
        <w:t>TNUoS</w:t>
      </w:r>
      <w:proofErr w:type="spellEnd"/>
      <w:r w:rsidR="00A26D6E">
        <w:rPr>
          <w:rFonts w:ascii="Arial" w:hAnsi="Arial"/>
          <w:sz w:val="22"/>
        </w:rPr>
        <w:t xml:space="preserve">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t>TNUoS</w:t>
      </w:r>
      <w:proofErr w:type="spellEnd"/>
      <w:r>
        <w:t xml:space="preserve">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w:t>
      </w:r>
      <w:proofErr w:type="spellStart"/>
      <w:r>
        <w:t>TNUoS</w:t>
      </w:r>
      <w:proofErr w:type="spellEnd"/>
      <w:r>
        <w:t xml:space="preserve">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w:t>
      </w:r>
      <w:proofErr w:type="spellStart"/>
      <w:r>
        <w:t>TNUoS</w:t>
      </w:r>
      <w:proofErr w:type="spellEnd"/>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 xml:space="preserve">The factors which will affect the level of </w:t>
      </w:r>
      <w:proofErr w:type="spellStart"/>
      <w:r>
        <w:t>TNUoS</w:t>
      </w:r>
      <w:proofErr w:type="spellEnd"/>
      <w:r>
        <w:t xml:space="preserve">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lastRenderedPageBreak/>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w:t>
      </w:r>
      <w:proofErr w:type="spellStart"/>
      <w:r>
        <w:t>TNUoS</w:t>
      </w:r>
      <w:proofErr w:type="spellEnd"/>
      <w:r>
        <w:t xml:space="preserve">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83" w:name="_Toc274049694"/>
      <w:r w:rsidRPr="007B2988">
        <w:t xml:space="preserve">Stability &amp; Predictability of </w:t>
      </w:r>
      <w:proofErr w:type="spellStart"/>
      <w:r w:rsidRPr="007B2988">
        <w:t>TNUoS</w:t>
      </w:r>
      <w:proofErr w:type="spellEnd"/>
      <w:r w:rsidRPr="007B2988">
        <w:t xml:space="preserve"> tariffs</w:t>
      </w:r>
      <w:bookmarkEnd w:id="383"/>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w:t>
      </w:r>
      <w:proofErr w:type="spellStart"/>
      <w:r w:rsidRPr="007B2988">
        <w:t>TNUoS</w:t>
      </w:r>
      <w:proofErr w:type="spellEnd"/>
      <w:r w:rsidRPr="007B2988">
        <w:t xml:space="preserve">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lastRenderedPageBreak/>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Zone B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84" w:name="_Toc32201081"/>
      <w:bookmarkStart w:id="385"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lastRenderedPageBreak/>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 xml:space="preserve">Mixed Demand </w:t>
      </w:r>
      <w:r w:rsidRPr="00E2715B">
        <w:rPr>
          <w:rFonts w:ascii="Arial" w:hAnsi="Arial" w:cs="Arial"/>
          <w:b/>
          <w:bCs/>
          <w:sz w:val="22"/>
          <w:szCs w:val="22"/>
        </w:rPr>
        <w:lastRenderedPageBreak/>
        <w:t>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w:t>
      </w:r>
      <w:proofErr w:type="gramStart"/>
      <w:r>
        <w:rPr>
          <w:rFonts w:ascii="Arial" w:hAnsi="Arial" w:cs="Arial"/>
          <w:lang w:val="en-US"/>
        </w:rPr>
        <w:t>and</w:t>
      </w:r>
      <w:proofErr w:type="gramEnd"/>
      <w:r>
        <w:rPr>
          <w:rFonts w:ascii="Arial" w:hAnsi="Arial" w:cs="Arial"/>
          <w:lang w:val="en-US"/>
        </w:rPr>
        <w:t xml:space="preserve">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w:t>
      </w:r>
      <w:proofErr w:type="gramStart"/>
      <w:r>
        <w:rPr>
          <w:rFonts w:ascii="Arial" w:hAnsi="Arial" w:cs="Arial"/>
          <w:lang w:val="en-US"/>
        </w:rPr>
        <w:t>by;</w:t>
      </w:r>
      <w:proofErr w:type="gramEnd"/>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w:t>
      </w:r>
      <w:r>
        <w:rPr>
          <w:rFonts w:ascii="Arial" w:hAnsi="Arial" w:cs="Arial"/>
          <w:lang w:val="en-US"/>
        </w:rPr>
        <w:lastRenderedPageBreak/>
        <w:t xml:space="preserve">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w:t>
      </w:r>
      <w:proofErr w:type="gramStart"/>
      <w:r>
        <w:rPr>
          <w:rFonts w:ascii="Arial" w:hAnsi="Arial" w:cs="Arial"/>
          <w:lang w:val="en-US"/>
        </w:rPr>
        <w:t>as a result of</w:t>
      </w:r>
      <w:proofErr w:type="gramEnd"/>
      <w:r>
        <w:rPr>
          <w:rFonts w:ascii="Arial" w:hAnsi="Arial" w:cs="Arial"/>
          <w:lang w:val="en-US"/>
        </w:rPr>
        <w:t xml:space="preserve">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86"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86"/>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87"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87"/>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lastRenderedPageBreak/>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lastRenderedPageBreak/>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88" w:name="_Toc32201082"/>
      <w:bookmarkStart w:id="389" w:name="_Toc49661119"/>
      <w:bookmarkEnd w:id="384"/>
      <w:bookmarkEnd w:id="385"/>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90" w:name="_Ref506957800"/>
      <w:bookmarkStart w:id="391" w:name="_Toc32201083"/>
      <w:bookmarkStart w:id="392" w:name="_Toc49661120"/>
      <w:bookmarkStart w:id="393" w:name="_Toc98821478"/>
      <w:bookmarkStart w:id="394" w:name="_Toc111259845"/>
      <w:bookmarkStart w:id="395" w:name="_Toc111262532"/>
      <w:bookmarkStart w:id="396" w:name="_Toc274049695"/>
      <w:bookmarkEnd w:id="388"/>
      <w:bookmarkEnd w:id="389"/>
      <w:r w:rsidRPr="00D54761">
        <w:rPr>
          <w:bCs/>
          <w:color w:val="auto"/>
          <w:sz w:val="28"/>
          <w:szCs w:val="28"/>
        </w:rPr>
        <w:t>14.16 Derivation of the Transmission Network Use of System Energy Consumption Tariff</w:t>
      </w:r>
      <w:bookmarkEnd w:id="390"/>
      <w:bookmarkEnd w:id="391"/>
      <w:bookmarkEnd w:id="392"/>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393"/>
      <w:bookmarkEnd w:id="394"/>
      <w:bookmarkEnd w:id="395"/>
      <w:r w:rsidRPr="00D54761">
        <w:rPr>
          <w:bCs/>
          <w:color w:val="auto"/>
          <w:sz w:val="28"/>
          <w:szCs w:val="28"/>
        </w:rPr>
        <w:t>s</w:t>
      </w:r>
      <w:bookmarkEnd w:id="396"/>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w:t>
      </w:r>
      <w:proofErr w:type="spellStart"/>
      <w:r>
        <w:t>TNUoS</w:t>
      </w:r>
      <w:proofErr w:type="spellEnd"/>
      <w:r>
        <w:t xml:space="preserve">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97" w:name="_Toc274049696"/>
      <w:r>
        <w:t>Short Term Transmission Entry Capacity (STTEC) Tariff</w:t>
      </w:r>
      <w:bookmarkEnd w:id="397"/>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w:t>
      </w:r>
      <w:proofErr w:type="gramStart"/>
      <w:r>
        <w:t>Short Term</w:t>
      </w:r>
      <w:proofErr w:type="gramEnd"/>
      <w:r>
        <w:t xml:space="preserve">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 xml:space="preserve">Final annual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w:t>
      </w:r>
      <w:proofErr w:type="spellStart"/>
      <w:r>
        <w:t>TNUoS</w:t>
      </w:r>
      <w:proofErr w:type="spellEnd"/>
      <w:r>
        <w:t xml:space="preserve">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98" w:name="_Toc274049697"/>
      <w:r w:rsidRPr="00DC7159">
        <w:t>Limited Duration Transmission Entry Capacity (LDTEC) Tariffs</w:t>
      </w:r>
      <w:bookmarkEnd w:id="398"/>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w:t>
      </w:r>
      <w:proofErr w:type="spellStart"/>
      <w:r w:rsidRPr="0074131D">
        <w:rPr>
          <w:szCs w:val="22"/>
        </w:rPr>
        <w:t>TNUoS</w:t>
      </w:r>
      <w:proofErr w:type="spellEnd"/>
      <w:r w:rsidRPr="0074131D">
        <w:rPr>
          <w:szCs w:val="22"/>
        </w:rPr>
        <w:t xml:space="preserve">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w:t>
      </w:r>
      <w:proofErr w:type="spellStart"/>
      <w:r w:rsidRPr="0074131D">
        <w:rPr>
          <w:szCs w:val="22"/>
        </w:rPr>
        <w:t>TNUoS</w:t>
      </w:r>
      <w:proofErr w:type="spellEnd"/>
      <w:r w:rsidRPr="0074131D">
        <w:rPr>
          <w:szCs w:val="22"/>
        </w:rPr>
        <w:t xml:space="preserve">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 xml:space="preserve">sers receiving greater than 100% of the annual </w:t>
      </w:r>
      <w:proofErr w:type="spellStart"/>
      <w:r w:rsidRPr="0074131D">
        <w:rPr>
          <w:szCs w:val="22"/>
        </w:rPr>
        <w:t>TNUoS</w:t>
      </w:r>
      <w:proofErr w:type="spellEnd"/>
      <w:r w:rsidRPr="0074131D">
        <w:rPr>
          <w:szCs w:val="22"/>
        </w:rPr>
        <w:t xml:space="preserve">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99"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400" w:name="_Toc32201085"/>
      <w:bookmarkStart w:id="401" w:name="_Toc49661123"/>
      <w:bookmarkStart w:id="402" w:name="_Toc274049698"/>
      <w:bookmarkEnd w:id="399"/>
      <w:r w:rsidRPr="00D54761">
        <w:rPr>
          <w:color w:val="auto"/>
          <w:sz w:val="28"/>
          <w:szCs w:val="28"/>
        </w:rPr>
        <w:lastRenderedPageBreak/>
        <w:t>14.17 Demand Charges</w:t>
      </w:r>
      <w:bookmarkEnd w:id="400"/>
      <w:bookmarkEnd w:id="401"/>
      <w:bookmarkEnd w:id="402"/>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403" w:name="_Toc32201086"/>
      <w:bookmarkStart w:id="404" w:name="_Toc49661124"/>
      <w:bookmarkStart w:id="405" w:name="_Toc274049699"/>
      <w:r>
        <w:t>Parties Liable for Demand Charges</w:t>
      </w:r>
      <w:bookmarkEnd w:id="403"/>
      <w:bookmarkEnd w:id="404"/>
      <w:bookmarkEnd w:id="405"/>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406" w:name="_Toc32201087"/>
      <w:bookmarkStart w:id="407" w:name="_Toc49661125"/>
      <w:bookmarkStart w:id="408" w:name="_Toc274049700"/>
      <w:r>
        <w:t xml:space="preserve">Basis of </w:t>
      </w:r>
      <w:r w:rsidR="00010EB2">
        <w:t>Demand Locational</w:t>
      </w:r>
      <w:r>
        <w:t xml:space="preserve"> Charges</w:t>
      </w:r>
      <w:bookmarkEnd w:id="406"/>
      <w:bookmarkEnd w:id="407"/>
      <w:bookmarkEnd w:id="408"/>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583763D1">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0B83BEB2">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409" w:name="_Toc49661126"/>
      <w:bookmarkStart w:id="410"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409"/>
      <w:bookmarkEnd w:id="410"/>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411" w:name="_Toc49661127"/>
      <w:bookmarkStart w:id="412" w:name="_Toc274049702"/>
      <w:r w:rsidRPr="004248A1">
        <w:rPr>
          <w:rFonts w:ascii="Arial" w:hAnsi="Arial" w:cs="Arial"/>
          <w:b/>
        </w:rPr>
        <w:t>Power Stations with a Bilateral Connection Agreement</w:t>
      </w:r>
      <w:bookmarkEnd w:id="411"/>
      <w:r w:rsidRPr="004248A1">
        <w:rPr>
          <w:rFonts w:ascii="Arial" w:hAnsi="Arial" w:cs="Arial"/>
          <w:b/>
        </w:rPr>
        <w:t xml:space="preserve"> and Licensable Generation with a Bilateral Embedded Generation Agreement</w:t>
      </w:r>
      <w:bookmarkEnd w:id="412"/>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lastRenderedPageBreak/>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413" w:name="_Toc49661128"/>
      <w:bookmarkStart w:id="414" w:name="_Toc274049703"/>
      <w:r w:rsidRPr="004248A1">
        <w:rPr>
          <w:rFonts w:ascii="Arial" w:hAnsi="Arial" w:cs="Arial"/>
          <w:b/>
        </w:rPr>
        <w:t>Exemptible Generation and Derogated Distribution Interconnectors with a Bilateral Embedded Generation Agreement</w:t>
      </w:r>
      <w:bookmarkEnd w:id="413"/>
      <w:bookmarkEnd w:id="414"/>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415" w:name="_Toc32201088"/>
      <w:bookmarkStart w:id="416" w:name="_Toc49661130"/>
    </w:p>
    <w:p w14:paraId="2145EB86" w14:textId="77777777" w:rsidR="006661FE" w:rsidRDefault="006661FE" w:rsidP="006661FE">
      <w:pPr>
        <w:pStyle w:val="Heading2"/>
      </w:pPr>
      <w:bookmarkStart w:id="417" w:name="_Toc274049704"/>
      <w:r>
        <w:t>Small Generators Tariffs</w:t>
      </w:r>
      <w:bookmarkEnd w:id="417"/>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418" w:name="_Toc274049705"/>
      <w:r>
        <w:t>The Triad</w:t>
      </w:r>
      <w:bookmarkEnd w:id="415"/>
      <w:bookmarkEnd w:id="416"/>
      <w:bookmarkEnd w:id="418"/>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419"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419"/>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14:sizeRelH relativeFrom="page">
              <wp14:pctWidth>0</wp14:pctWidth>
            </wp14:sizeRelH>
            <wp14:sizeRelV relativeFrom="page">
              <wp14:pctHeight>0</wp14:pctHeight>
            </wp14:sizeRelV>
          </wp:anchor>
        </w:drawing>
      </w:r>
      <w:bookmarkStart w:id="420" w:name="_Toc497131269"/>
      <w:r w:rsidR="006661FE">
        <w:fldChar w:fldCharType="begin"/>
      </w:r>
      <w:r w:rsidR="006661FE">
        <w:instrText xml:space="preserve"> XE "Triad" </w:instrText>
      </w:r>
      <w:r w:rsidR="006661FE">
        <w:fldChar w:fldCharType="end"/>
      </w:r>
      <w:bookmarkEnd w:id="420"/>
      <w:r w:rsidR="006661FE">
        <w:fldChar w:fldCharType="begin"/>
      </w:r>
      <w:r w:rsidR="006661FE">
        <w:instrText xml:space="preserve"> XE "Trading Unit" </w:instrText>
      </w:r>
      <w:r w:rsidR="006661FE">
        <w:fldChar w:fldCharType="end"/>
      </w:r>
    </w:p>
    <w:bookmarkStart w:id="421"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421"/>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422" w:name="_Hlt497734631"/>
      <w:bookmarkEnd w:id="422"/>
      <w:r>
        <w:t xml:space="preserve"> </w:t>
      </w:r>
      <w:r w:rsidR="002064B2">
        <w:t xml:space="preserve"> </w:t>
      </w:r>
      <w:bookmarkStart w:id="423" w:name="_Ref192597305"/>
      <w:r w:rsidR="002064B2">
        <w:t>Throughout the year Users will submit a Demand Forecast. A Demand Forecast will include:</w:t>
      </w:r>
      <w:bookmarkEnd w:id="423"/>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w:t>
      </w:r>
      <w:proofErr w:type="spellStart"/>
      <w:r>
        <w:t>TNUoS</w:t>
      </w:r>
      <w:proofErr w:type="spellEnd"/>
      <w:r>
        <w:t xml:space="preserve">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 xml:space="preserve">and </w:t>
      </w:r>
      <w:proofErr w:type="spellStart"/>
      <w:r w:rsidRPr="00CD5631">
        <w:rPr>
          <w:rFonts w:ascii="Arial" w:hAnsi="Arial" w:cs="Arial"/>
          <w:b/>
        </w:rPr>
        <w:t>TNUoS</w:t>
      </w:r>
      <w:proofErr w:type="spellEnd"/>
      <w:r w:rsidRPr="00CD5631">
        <w:rPr>
          <w:rFonts w:ascii="Arial" w:hAnsi="Arial" w:cs="Arial"/>
          <w:b/>
        </w:rPr>
        <w:t xml:space="preserve">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424" w:name="_Hlk35263653"/>
      <w:bookmarkStart w:id="425" w:name="_Hlk35263622"/>
      <w:r w:rsidRPr="00010EB2">
        <w:rPr>
          <w:rFonts w:ascii="Arial" w:hAnsi="Arial" w:cs="Arial"/>
          <w:b/>
        </w:rPr>
        <w:t>Initial Reconciliation Part 2 – Non-half-hourly metered demand</w:t>
      </w:r>
    </w:p>
    <w:bookmarkEnd w:id="424"/>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426" w:name="_Hlk35263694"/>
      <w:r w:rsidRPr="00010EB2">
        <w:rPr>
          <w:rFonts w:ascii="Arial" w:hAnsi="Arial" w:cs="Arial"/>
        </w:rPr>
        <w:t xml:space="preserve">non-half-hourly metered demand will be </w:t>
      </w:r>
      <w:bookmarkEnd w:id="426"/>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425"/>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w:t>
      </w:r>
      <w:proofErr w:type="spellStart"/>
      <w:r w:rsidRPr="00010EB2">
        <w:rPr>
          <w:rFonts w:ascii="Arial" w:hAnsi="Arial" w:cs="Arial"/>
        </w:rPr>
        <w:t>TNUoS</w:t>
      </w:r>
      <w:proofErr w:type="spellEnd"/>
      <w:r w:rsidRPr="00010EB2">
        <w:rPr>
          <w:rFonts w:ascii="Arial" w:hAnsi="Arial" w:cs="Arial"/>
        </w:rPr>
        <w:t xml:space="preserve">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w:t>
      </w:r>
      <w:r w:rsidRPr="00010EB2">
        <w:rPr>
          <w:rFonts w:ascii="Arial" w:hAnsi="Arial" w:cs="Arial"/>
        </w:rPr>
        <w:lastRenderedPageBreak/>
        <w:t xml:space="preserve">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xml:space="preserve">.  The reconciliation process shall be carried out using recalculated </w:t>
      </w:r>
      <w:proofErr w:type="spellStart"/>
      <w:r w:rsidRPr="00010EB2">
        <w:rPr>
          <w:rFonts w:ascii="Arial" w:hAnsi="Arial" w:cs="Arial"/>
        </w:rPr>
        <w:t>TNUoS</w:t>
      </w:r>
      <w:proofErr w:type="spellEnd"/>
      <w:r w:rsidRPr="00010EB2">
        <w:rPr>
          <w:rFonts w:ascii="Arial" w:hAnsi="Arial" w:cs="Arial"/>
        </w:rPr>
        <w:t xml:space="preserve">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which results in an error in the annual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 xml:space="preserve">The Ex-post Reconciliation amount for Demand Users will be calculated </w:t>
      </w:r>
      <w:proofErr w:type="gramStart"/>
      <w:r w:rsidRPr="00CD5631">
        <w:rPr>
          <w:rFonts w:ascii="Arial" w:hAnsi="Arial" w:cs="Arial"/>
          <w:u w:val="single"/>
        </w:rPr>
        <w:t>as :</w:t>
      </w:r>
      <w:proofErr w:type="gramEnd"/>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w:t>
      </w:r>
      <w:proofErr w:type="gramStart"/>
      <w:r w:rsidRPr="00CD5631">
        <w:rPr>
          <w:rFonts w:ascii="Arial" w:hAnsi="Arial" w:cs="Arial"/>
          <w:szCs w:val="22"/>
        </w:rPr>
        <w:t>=  The</w:t>
      </w:r>
      <w:proofErr w:type="gramEnd"/>
      <w:r w:rsidRPr="00CD5631">
        <w:rPr>
          <w:rFonts w:ascii="Arial" w:hAnsi="Arial" w:cs="Arial"/>
          <w:szCs w:val="22"/>
        </w:rPr>
        <w:t xml:space="preserv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w:t>
      </w:r>
      <w:proofErr w:type="spellStart"/>
      <w:r w:rsidRPr="00CD5631">
        <w:rPr>
          <w:rFonts w:ascii="Arial" w:hAnsi="Arial" w:cs="Arial"/>
        </w:rPr>
        <w:t>TNUoS</w:t>
      </w:r>
      <w:proofErr w:type="spellEnd"/>
      <w:r w:rsidRPr="00CD5631">
        <w:rPr>
          <w:rFonts w:ascii="Arial" w:hAnsi="Arial" w:cs="Arial"/>
        </w:rPr>
        <w:t xml:space="preserve">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 xml:space="preserve">Financial </w:t>
      </w:r>
      <w:proofErr w:type="gramStart"/>
      <w:r w:rsidR="007D57C6" w:rsidRPr="00CD5631">
        <w:rPr>
          <w:rFonts w:ascii="Arial" w:hAnsi="Arial" w:cs="Arial"/>
          <w:b/>
        </w:rPr>
        <w:t>Year</w:t>
      </w:r>
      <w:r w:rsidRPr="00CD5631">
        <w:rPr>
          <w:rFonts w:ascii="Arial" w:hAnsi="Arial" w:cs="Arial"/>
          <w:b/>
        </w:rPr>
        <w:t xml:space="preserve"> </w:t>
      </w:r>
      <w:r w:rsidRPr="00CD5631">
        <w:rPr>
          <w:rFonts w:ascii="Arial" w:hAnsi="Arial" w:cs="Arial"/>
        </w:rPr>
        <w:t>,</w:t>
      </w:r>
      <w:proofErr w:type="gramEnd"/>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proofErr w:type="gramStart"/>
      <w:r w:rsidR="007D57C6">
        <w:rPr>
          <w:rFonts w:ascii="Arial" w:hAnsi="Arial" w:cs="Arial"/>
          <w:b/>
          <w:szCs w:val="22"/>
        </w:rPr>
        <w:t>Financial  Year</w:t>
      </w:r>
      <w:proofErr w:type="gramEnd"/>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w:t>
      </w:r>
      <w:proofErr w:type="gramStart"/>
      <w:r w:rsidRPr="00CD5631">
        <w:rPr>
          <w:rFonts w:ascii="Arial" w:hAnsi="Arial" w:cs="Arial"/>
          <w:szCs w:val="22"/>
        </w:rPr>
        <w:t>=  Revenue</w:t>
      </w:r>
      <w:proofErr w:type="gramEnd"/>
      <w:r w:rsidRPr="00CD5631">
        <w:rPr>
          <w:rFonts w:ascii="Arial" w:hAnsi="Arial" w:cs="Arial"/>
          <w:szCs w:val="22"/>
        </w:rPr>
        <w:t xml:space="preserv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427"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w:t>
      </w:r>
      <w:proofErr w:type="spellStart"/>
      <w:r w:rsidRPr="007E2F78">
        <w:t>TNUoS</w:t>
      </w:r>
      <w:proofErr w:type="spellEnd"/>
      <w:r w:rsidRPr="007E2F78">
        <w:t xml:space="preserve">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w:t>
      </w:r>
      <w:proofErr w:type="spellStart"/>
      <w:r w:rsidRPr="007E2F78">
        <w:t>TNUoS</w:t>
      </w:r>
      <w:proofErr w:type="spellEnd"/>
      <w:r w:rsidRPr="007E2F78">
        <w:t xml:space="preserve">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w:t>
      </w:r>
      <w:r w:rsidRPr="007E2F78">
        <w:lastRenderedPageBreak/>
        <w:t xml:space="preserve">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w:t>
      </w:r>
      <w:proofErr w:type="spellStart"/>
      <w:r w:rsidRPr="007E2F78">
        <w:t>TNUoS</w:t>
      </w:r>
      <w:proofErr w:type="spellEnd"/>
      <w:r w:rsidRPr="007E2F78">
        <w:t xml:space="preserve">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w:t>
      </w:r>
      <w:proofErr w:type="spellStart"/>
      <w:r w:rsidR="00556B6D" w:rsidRPr="007E2F78">
        <w:t>TNUoS</w:t>
      </w:r>
      <w:proofErr w:type="spellEnd"/>
      <w:r w:rsidR="00556B6D" w:rsidRPr="007E2F78">
        <w:t xml:space="preserve">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w:t>
      </w:r>
      <w:proofErr w:type="spellStart"/>
      <w:r w:rsidRPr="007E2F78">
        <w:t>TNUoS</w:t>
      </w:r>
      <w:proofErr w:type="spellEnd"/>
      <w:r w:rsidRPr="007E2F78">
        <w:t xml:space="preserve">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w:t>
      </w:r>
      <w:proofErr w:type="spellStart"/>
      <w:r w:rsidRPr="007E2F78">
        <w:t>TNUoS</w:t>
      </w:r>
      <w:proofErr w:type="spellEnd"/>
      <w:r w:rsidRPr="007E2F78">
        <w:t xml:space="preserve">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w:t>
      </w:r>
      <w:proofErr w:type="spellStart"/>
      <w:r w:rsidRPr="007E2F78">
        <w:t>TNUoS</w:t>
      </w:r>
      <w:proofErr w:type="spellEnd"/>
      <w:r w:rsidRPr="007E2F78">
        <w:t xml:space="preserve"> charges for that MPAN will be reconciled as part of the Supplier’s NHH BMU (Chargeable Energy Capacity). Where a Supplier opts, if eligible, for </w:t>
      </w:r>
      <w:proofErr w:type="spellStart"/>
      <w:r w:rsidRPr="007E2F78">
        <w:t>TNUoS</w:t>
      </w:r>
      <w:proofErr w:type="spellEnd"/>
      <w:r w:rsidRPr="007E2F78">
        <w:t xml:space="preserve">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w:t>
      </w:r>
      <w:proofErr w:type="spellStart"/>
      <w:r w:rsidRPr="00A6129C">
        <w:rPr>
          <w:b/>
        </w:rPr>
        <w:t>TNUoS</w:t>
      </w:r>
      <w:proofErr w:type="spellEnd"/>
      <w:r w:rsidRPr="00A6129C">
        <w:rPr>
          <w:b/>
        </w:rPr>
        <w:t xml:space="preserve">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w:t>
      </w:r>
      <w:proofErr w:type="spellStart"/>
      <w:r w:rsidRPr="001319DB">
        <w:t>TNUoS</w:t>
      </w:r>
      <w:proofErr w:type="spellEnd"/>
      <w:r w:rsidRPr="001319DB">
        <w:t xml:space="preserve">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lastRenderedPageBreak/>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w:t>
      </w:r>
      <w:proofErr w:type="spellStart"/>
      <w:r w:rsidR="00A56602">
        <w:rPr>
          <w:rFonts w:cs="Arial (W1)"/>
        </w:rPr>
        <w:t>TNUoS</w:t>
      </w:r>
      <w:proofErr w:type="spellEnd"/>
      <w:r w:rsidR="00A56602">
        <w:rPr>
          <w:rFonts w:cs="Arial (W1)"/>
        </w:rPr>
        <w:t xml:space="preserve">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w:t>
      </w:r>
      <w:proofErr w:type="spellStart"/>
      <w:r w:rsidR="00800968" w:rsidRPr="00800968">
        <w:t>TNUoS</w:t>
      </w:r>
      <w:proofErr w:type="spellEnd"/>
      <w:r w:rsidR="00800968" w:rsidRPr="00800968">
        <w:t xml:space="preserve">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w:t>
      </w:r>
      <w:proofErr w:type="spellStart"/>
      <w:r w:rsidRPr="00800968">
        <w:t>TNUoS</w:t>
      </w:r>
      <w:proofErr w:type="spellEnd"/>
      <w:r w:rsidRPr="00800968">
        <w:t xml:space="preserve">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w:t>
      </w:r>
      <w:proofErr w:type="spellStart"/>
      <w:r w:rsidRPr="00800968">
        <w:t>TNUoS</w:t>
      </w:r>
      <w:proofErr w:type="spellEnd"/>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w:t>
      </w:r>
      <w:proofErr w:type="spellStart"/>
      <w:r w:rsidRPr="00853D78">
        <w:t>TNUoS</w:t>
      </w:r>
      <w:proofErr w:type="spellEnd"/>
      <w:r w:rsidRPr="00853D78">
        <w:t xml:space="preserve">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w:t>
      </w:r>
      <w:proofErr w:type="spellStart"/>
      <w:r w:rsidRPr="00853D78">
        <w:t>non half-</w:t>
      </w:r>
      <w:proofErr w:type="spellEnd"/>
      <w:r w:rsidRPr="00853D78">
        <w:t xml:space="preserve">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w:t>
      </w:r>
      <w:proofErr w:type="spellStart"/>
      <w:r w:rsidRPr="00853D78">
        <w:t>BSCCo</w:t>
      </w:r>
      <w:proofErr w:type="spellEnd"/>
      <w:r w:rsidRPr="00853D78">
        <w:t xml:space="preserve">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w:t>
      </w:r>
      <w:proofErr w:type="spellStart"/>
      <w:proofErr w:type="gramStart"/>
      <w:r w:rsidRPr="00853D78">
        <w:t>non half-</w:t>
      </w:r>
      <w:proofErr w:type="spellEnd"/>
      <w:proofErr w:type="gramEnd"/>
      <w:r w:rsidRPr="00853D78">
        <w:t xml:space="preserve">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w:t>
      </w:r>
      <w:proofErr w:type="spellStart"/>
      <w:r w:rsidRPr="00853D78">
        <w:t>BSCCo</w:t>
      </w:r>
      <w:proofErr w:type="spellEnd"/>
      <w:r w:rsidRPr="00853D78">
        <w:t xml:space="preserve">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 xml:space="preserve">and is reported as such from </w:t>
      </w:r>
      <w:proofErr w:type="spellStart"/>
      <w:r w:rsidRPr="00853D78">
        <w:t>BSCCo</w:t>
      </w:r>
      <w:proofErr w:type="spellEnd"/>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428" w:name="_Toc274049713"/>
      <w:r>
        <w:t>Further Information</w:t>
      </w:r>
      <w:bookmarkEnd w:id="428"/>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 xml:space="preserve">Transmission Demand Residual </w:t>
      </w:r>
      <w:proofErr w:type="gramStart"/>
      <w:r w:rsidR="00010EB2">
        <w:rPr>
          <w:b/>
          <w:bCs/>
        </w:rPr>
        <w:t>tariffs</w:t>
      </w:r>
      <w:r w:rsidR="00010EB2">
        <w:t xml:space="preserve">  for</w:t>
      </w:r>
      <w:proofErr w:type="gramEnd"/>
      <w:r w:rsidR="00010EB2">
        <w:t xml:space="preserve">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lastRenderedPageBreak/>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429" w:name="_Toc32201092"/>
      <w:bookmarkStart w:id="430" w:name="_Toc49661139"/>
      <w:bookmarkStart w:id="431" w:name="_Toc274049714"/>
      <w:bookmarkEnd w:id="427"/>
      <w:r w:rsidRPr="00FE40FB">
        <w:rPr>
          <w:color w:val="auto"/>
          <w:sz w:val="28"/>
          <w:szCs w:val="28"/>
        </w:rPr>
        <w:lastRenderedPageBreak/>
        <w:t>14.18 Generation charges</w:t>
      </w:r>
      <w:bookmarkEnd w:id="429"/>
      <w:bookmarkEnd w:id="430"/>
      <w:bookmarkEnd w:id="431"/>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432" w:name="_Toc32201093"/>
      <w:bookmarkStart w:id="433" w:name="_Toc49661140"/>
      <w:bookmarkStart w:id="434" w:name="_Toc274049715"/>
      <w:r>
        <w:t>Parties Liable for Generation Charges</w:t>
      </w:r>
      <w:bookmarkEnd w:id="432"/>
      <w:bookmarkEnd w:id="433"/>
      <w:bookmarkEnd w:id="434"/>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435" w:name="_Toc274049716"/>
      <w:bookmarkStart w:id="436" w:name="_Toc32201094"/>
      <w:bookmarkStart w:id="437" w:name="_Toc49661141"/>
      <w:r>
        <w:t>Structure of Generation Charges</w:t>
      </w:r>
      <w:bookmarkEnd w:id="435"/>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 xml:space="preserve">(ii) a </w:t>
      </w:r>
      <w:proofErr w:type="gramStart"/>
      <w:r w:rsidR="00674102" w:rsidRPr="000B6C0D">
        <w:t>Year Round</w:t>
      </w:r>
      <w:proofErr w:type="gramEnd"/>
      <w:r w:rsidR="00674102" w:rsidRPr="000B6C0D">
        <w:t xml:space="preserve"> Not-Shared element, (iii) </w:t>
      </w:r>
      <w:proofErr w:type="gramStart"/>
      <w:r w:rsidR="00674102" w:rsidRPr="000B6C0D">
        <w:t>Year Round</w:t>
      </w:r>
      <w:proofErr w:type="gramEnd"/>
      <w:r w:rsidR="00674102" w:rsidRPr="000B6C0D">
        <w:t xml:space="preserve"> Shared element and</w:t>
      </w:r>
      <w:r w:rsidR="00674102">
        <w:t xml:space="preserve"> (iv) </w:t>
      </w:r>
      <w:proofErr w:type="gramStart"/>
      <w:r w:rsidR="00527073" w:rsidRPr="00527073">
        <w:t>and,</w:t>
      </w:r>
      <w:proofErr w:type="gramEnd"/>
      <w:r w:rsidR="00527073" w:rsidRPr="00527073">
        <w:t xml:space="preserve">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71FE350A" w:rsidR="00674102" w:rsidRDefault="008A41B4" w:rsidP="000B6C0D">
      <w:pPr>
        <w:pStyle w:val="1"/>
        <w:jc w:val="both"/>
        <w:rPr>
          <w:ins w:id="438" w:author="Martin Cahill [NESO]" w:date="2025-05-20T13:44:00Z" w16du:dateUtc="2025-05-20T12:44:00Z"/>
          <w:rFonts w:cs="Arial"/>
          <w:szCs w:val="22"/>
          <w:vertAlign w:val="subscript"/>
        </w:rPr>
      </w:pPr>
      <w:del w:id="439" w:author="Martin Cahill [NESO]" w:date="2025-05-20T13:44:00Z" w16du:dateUtc="2025-05-20T12:44:00Z">
        <w:r w:rsidDel="00A57AE6">
          <w:rPr>
            <w:rFonts w:cs="Arial"/>
            <w:noProof/>
            <w:position w:val="-10"/>
            <w:szCs w:val="22"/>
            <w:vertAlign w:val="subscript"/>
          </w:rPr>
          <w:drawing>
            <wp:inline distT="0" distB="0" distL="0" distR="0" wp14:anchorId="75DBC718" wp14:editId="4045C03C">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del>
    </w:p>
    <w:p w14:paraId="48AE4BE5" w14:textId="77777777" w:rsidR="00F923C8" w:rsidRDefault="00F923C8" w:rsidP="00F923C8">
      <w:pPr>
        <w:pStyle w:val="1"/>
        <w:jc w:val="both"/>
        <w:rPr>
          <w:ins w:id="440" w:author="Martin Cahill [NESO]" w:date="2025-05-20T13:44:00Z" w16du:dateUtc="2025-05-20T12:44:00Z"/>
          <w:rFonts w:cs="Arial"/>
          <w:szCs w:val="22"/>
          <w:vertAlign w:val="subscript"/>
        </w:rPr>
      </w:pPr>
      <m:oMathPara>
        <m:oMath>
          <m:r>
            <w:ins w:id="441" w:author="Martin Cahill [NESO]" w:date="2025-05-20T13:44:00Z" w16du:dateUtc="2025-05-20T12:44:00Z">
              <w:rPr>
                <w:rFonts w:ascii="Cambria Math" w:hAnsi="Cambria Math" w:cs="Arial"/>
                <w:szCs w:val="22"/>
                <w:highlight w:val="lightGray"/>
                <w:vertAlign w:val="subscript"/>
                <w:rPrChange w:id="442" w:author="Martin Cahill [NESO]" w:date="2025-05-20T13:59:00Z" w16du:dateUtc="2025-05-20T12:59:00Z">
                  <w:rPr>
                    <w:rFonts w:ascii="Cambria Math" w:hAnsi="Cambria Math" w:cs="Arial"/>
                    <w:szCs w:val="22"/>
                    <w:vertAlign w:val="subscript"/>
                  </w:rPr>
                </w:rPrChange>
              </w:rPr>
              <m:t>Local Annual Liability=Chargeable Capacity×Local Tariff</m:t>
            </w:ins>
          </m:r>
          <w:commentRangeStart w:id="443"/>
          <w:commentRangeEnd w:id="443"/>
          <m:r>
            <w:ins w:id="444" w:author="Martin Cahill [NESO]" w:date="2025-05-20T13:44:00Z" w16du:dateUtc="2025-05-20T12:44:00Z">
              <m:rPr>
                <m:sty m:val="p"/>
              </m:rPr>
              <w:rPr>
                <w:rStyle w:val="CommentReference"/>
                <w:rFonts w:ascii="Cambria Math" w:hAnsi="Cambria Math"/>
                <w:highlight w:val="lightGray"/>
                <w:rPrChange w:id="445" w:author="Martin Cahill [NESO]" w:date="2025-05-20T13:59:00Z" w16du:dateUtc="2025-05-20T12:59:00Z">
                  <w:rPr>
                    <w:rStyle w:val="CommentReference"/>
                    <w:rFonts w:ascii="Cambria Math" w:hAnsi="Cambria Math"/>
                  </w:rPr>
                </w:rPrChange>
              </w:rPr>
              <w:commentReference w:id="443"/>
            </w:ins>
          </m:r>
        </m:oMath>
      </m:oMathPara>
    </w:p>
    <w:p w14:paraId="242C6D79" w14:textId="77777777" w:rsidR="00A57AE6" w:rsidRDefault="00A57AE6" w:rsidP="000B6C0D">
      <w:pPr>
        <w:pStyle w:val="1"/>
        <w:jc w:val="both"/>
        <w:rPr>
          <w:rFonts w:cs="Arial"/>
          <w:szCs w:val="22"/>
          <w:vertAlign w:val="subscript"/>
        </w:rPr>
      </w:pP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w:t>
      </w:r>
      <w:proofErr w:type="gramStart"/>
      <w:r w:rsidRPr="000B6C0D">
        <w:t>Tariff  =</w:t>
      </w:r>
      <w:proofErr w:type="gramEnd"/>
      <w:r w:rsidRPr="000B6C0D">
        <w:t xml:space="preserve"> Wider </w:t>
      </w:r>
      <w:proofErr w:type="gramStart"/>
      <w:r w:rsidRPr="000B6C0D">
        <w:t>Year Round</w:t>
      </w:r>
      <w:proofErr w:type="gramEnd"/>
      <w:r w:rsidRPr="000B6C0D">
        <w:t xml:space="preserve">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rPr>
          <w:ins w:id="446" w:author="Martin Cahill [NESO]" w:date="2025-05-20T13:44:00Z" w16du:dateUtc="2025-05-20T12:44:00Z"/>
        </w:rPr>
      </w:pPr>
      <w:proofErr w:type="spellStart"/>
      <w:r>
        <w:t>Adj</w:t>
      </w:r>
      <w:proofErr w:type="spellEnd"/>
      <w:r>
        <w:t xml:space="preserve"> Tariff = Adjustment Tariff</w:t>
      </w:r>
    </w:p>
    <w:p w14:paraId="6D12FD4B" w14:textId="77777777" w:rsidR="00AC348D" w:rsidRDefault="00AC348D" w:rsidP="00674102">
      <w:pPr>
        <w:pStyle w:val="1"/>
        <w:ind w:left="1627"/>
        <w:jc w:val="both"/>
        <w:rPr>
          <w:ins w:id="447" w:author="Martin Cahill [NESO]" w:date="2025-05-20T13:44:00Z" w16du:dateUtc="2025-05-20T12:44:00Z"/>
        </w:rPr>
      </w:pPr>
    </w:p>
    <w:p w14:paraId="2FD18CC2" w14:textId="77777777" w:rsidR="00AC348D" w:rsidRDefault="00AC348D" w:rsidP="00AC348D">
      <w:pPr>
        <w:pStyle w:val="1"/>
        <w:ind w:left="1627"/>
        <w:jc w:val="both"/>
        <w:rPr>
          <w:ins w:id="448" w:author="Martin Cahill [NESO]" w:date="2025-05-20T13:44:00Z" w16du:dateUtc="2025-05-20T12:44:00Z"/>
        </w:rPr>
      </w:pPr>
      <w:ins w:id="449" w:author="Martin Cahill [NESO]" w:date="2025-05-20T13:44:00Z" w16du:dateUtc="2025-05-20T12:44:00Z">
        <w:r>
          <w:t xml:space="preserve">For a multi technology </w:t>
        </w:r>
        <w:r w:rsidRPr="00F231B2">
          <w:rPr>
            <w:b/>
            <w:bCs/>
          </w:rPr>
          <w:t>Power Station</w:t>
        </w:r>
        <w:r>
          <w:t xml:space="preserve"> the </w:t>
        </w:r>
        <w:r w:rsidRPr="00F231B2">
          <w:rPr>
            <w:b/>
            <w:bCs/>
          </w:rPr>
          <w:t>Power Statio</w:t>
        </w:r>
        <w:r w:rsidRPr="005B226F">
          <w:rPr>
            <w:b/>
            <w:bCs/>
          </w:rPr>
          <w:t>n</w:t>
        </w:r>
        <w:r w:rsidRPr="00E535A2">
          <w:rPr>
            <w:b/>
            <w:bCs/>
          </w:rPr>
          <w:t>’s</w:t>
        </w:r>
        <w:r>
          <w:t xml:space="preserve"> </w:t>
        </w:r>
        <w:r w:rsidRPr="00F231B2">
          <w:rPr>
            <w:b/>
            <w:bCs/>
          </w:rPr>
          <w:t>Transmission Entry Capacity</w:t>
        </w:r>
        <w:r>
          <w:t xml:space="preserve"> is allocated across the different generation plant types, specifically:</w:t>
        </w:r>
      </w:ins>
    </w:p>
    <w:p w14:paraId="16B48496" w14:textId="77777777" w:rsidR="00AC348D" w:rsidRDefault="00AC348D" w:rsidP="00674102">
      <w:pPr>
        <w:pStyle w:val="1"/>
        <w:ind w:left="1627"/>
        <w:jc w:val="both"/>
        <w:rPr>
          <w:ins w:id="450" w:author="Martin Cahill [NESO]" w:date="2025-05-20T13:45:00Z" w16du:dateUtc="2025-05-20T12:45:00Z"/>
        </w:rPr>
      </w:pPr>
    </w:p>
    <w:p w14:paraId="266CE3D9" w14:textId="4317C05C" w:rsidR="00C27495" w:rsidRPr="00C27495" w:rsidDel="00C7082A" w:rsidRDefault="00000000" w:rsidP="00C27495">
      <w:pPr>
        <w:pStyle w:val="1"/>
        <w:ind w:left="1627"/>
        <w:jc w:val="both"/>
        <w:rPr>
          <w:del w:id="451" w:author="Martin Cahill [NESO]" w:date="2025-05-20T13:46:00Z" w16du:dateUtc="2025-05-20T12:46:00Z"/>
        </w:rPr>
      </w:pPr>
      <m:oMathPara>
        <m:oMath>
          <m:sSub>
            <m:sSubPr>
              <m:ctrlPr>
                <w:del w:id="452" w:author="Martin Cahill [NESO]" w:date="2025-05-20T13:46:00Z" w16du:dateUtc="2025-05-20T12:46:00Z">
                  <w:rPr>
                    <w:rFonts w:ascii="Cambria Math" w:hAnsi="Cambria Math"/>
                    <w:i/>
                    <w:highlight w:val="lightGray"/>
                  </w:rPr>
                </w:del>
              </m:ctrlPr>
            </m:sSubPr>
            <m:e>
              <m:r>
                <w:del w:id="453" w:author="Martin Cahill [NESO]" w:date="2025-05-20T13:46:00Z" w16du:dateUtc="2025-05-20T12:46:00Z">
                  <w:rPr>
                    <w:rFonts w:ascii="Cambria Math" w:hAnsi="Cambria Math"/>
                    <w:highlight w:val="lightGray"/>
                    <w:rPrChange w:id="454" w:author="Martin Cahill [NESO]" w:date="2025-05-20T13:46:00Z" w16du:dateUtc="2025-05-20T12:46:00Z">
                      <w:rPr>
                        <w:rFonts w:ascii="Cambria Math" w:hAnsi="Cambria Math"/>
                      </w:rPr>
                    </w:rPrChange>
                  </w:rPr>
                  <m:t>MTPSTEC</m:t>
                </w:del>
              </m:r>
            </m:e>
            <m:sub>
              <m:r>
                <w:del w:id="455" w:author="Martin Cahill [NESO]" w:date="2025-05-20T13:46:00Z" w16du:dateUtc="2025-05-20T12:46:00Z">
                  <w:rPr>
                    <w:rFonts w:ascii="Cambria Math" w:hAnsi="Cambria Math"/>
                    <w:highlight w:val="lightGray"/>
                    <w:rPrChange w:id="456" w:author="Martin Cahill [NESO]" w:date="2025-05-20T13:46:00Z" w16du:dateUtc="2025-05-20T12:46:00Z">
                      <w:rPr>
                        <w:rFonts w:ascii="Cambria Math" w:hAnsi="Cambria Math"/>
                      </w:rPr>
                    </w:rPrChange>
                  </w:rPr>
                  <m:t>is</m:t>
                </w:del>
              </m:r>
            </m:sub>
          </m:sSub>
          <m:r>
            <w:del w:id="457" w:author="Martin Cahill [NESO]" w:date="2025-05-20T13:46:00Z" w16du:dateUtc="2025-05-20T12:46:00Z">
              <w:rPr>
                <w:rFonts w:ascii="Cambria Math" w:hAnsi="Cambria Math"/>
                <w:highlight w:val="lightGray"/>
                <w:rPrChange w:id="458" w:author="Martin Cahill [NESO]" w:date="2025-05-20T13:46:00Z" w16du:dateUtc="2025-05-20T12:46:00Z">
                  <w:rPr>
                    <w:rFonts w:ascii="Cambria Math" w:hAnsi="Cambria Math"/>
                  </w:rPr>
                </w:rPrChange>
              </w:rPr>
              <m:t>=</m:t>
            </w:del>
          </m:r>
          <m:f>
            <m:fPr>
              <m:ctrlPr>
                <w:del w:id="459" w:author="Martin Cahill [NESO]" w:date="2025-05-20T13:46:00Z" w16du:dateUtc="2025-05-20T12:46:00Z">
                  <w:rPr>
                    <w:rFonts w:ascii="Cambria Math" w:hAnsi="Cambria Math"/>
                    <w:i/>
                    <w:highlight w:val="lightGray"/>
                  </w:rPr>
                </w:del>
              </m:ctrlPr>
            </m:fPr>
            <m:num>
              <m:sSub>
                <m:sSubPr>
                  <m:ctrlPr>
                    <w:del w:id="460" w:author="Martin Cahill [NESO]" w:date="2025-05-20T13:46:00Z" w16du:dateUtc="2025-05-20T12:46:00Z">
                      <w:rPr>
                        <w:rFonts w:ascii="Cambria Math" w:hAnsi="Cambria Math"/>
                        <w:i/>
                        <w:highlight w:val="lightGray"/>
                      </w:rPr>
                    </w:del>
                  </m:ctrlPr>
                </m:sSubPr>
                <m:e>
                  <m:r>
                    <w:del w:id="461" w:author="Martin Cahill [NESO]" w:date="2025-05-20T13:46:00Z" w16du:dateUtc="2025-05-20T12:46:00Z">
                      <w:rPr>
                        <w:rFonts w:ascii="Cambria Math" w:hAnsi="Cambria Math"/>
                        <w:highlight w:val="lightGray"/>
                        <w:rPrChange w:id="462" w:author="Martin Cahill [NESO]" w:date="2025-05-20T13:46:00Z" w16du:dateUtc="2025-05-20T12:46:00Z">
                          <w:rPr>
                            <w:rFonts w:ascii="Cambria Math" w:hAnsi="Cambria Math"/>
                          </w:rPr>
                        </w:rPrChange>
                      </w:rPr>
                      <m:t>CAP</m:t>
                    </w:del>
                  </m:r>
                </m:e>
                <m:sub>
                  <m:r>
                    <w:del w:id="463" w:author="Martin Cahill [NESO]" w:date="2025-05-20T13:46:00Z" w16du:dateUtc="2025-05-20T12:46:00Z">
                      <w:rPr>
                        <w:rFonts w:ascii="Cambria Math" w:hAnsi="Cambria Math"/>
                        <w:highlight w:val="lightGray"/>
                        <w:rPrChange w:id="464" w:author="Martin Cahill [NESO]" w:date="2025-05-20T13:46:00Z" w16du:dateUtc="2025-05-20T12:46:00Z">
                          <w:rPr>
                            <w:rFonts w:ascii="Cambria Math" w:hAnsi="Cambria Math"/>
                          </w:rPr>
                        </w:rPrChange>
                      </w:rPr>
                      <m:t>i</m:t>
                    </w:del>
                  </m:r>
                </m:sub>
              </m:sSub>
            </m:num>
            <m:den>
              <m:nary>
                <m:naryPr>
                  <m:chr m:val="∑"/>
                  <m:limLoc m:val="undOvr"/>
                  <m:ctrlPr>
                    <w:del w:id="465" w:author="Martin Cahill [NESO]" w:date="2025-05-20T13:46:00Z" w16du:dateUtc="2025-05-20T12:46:00Z">
                      <w:rPr>
                        <w:rFonts w:ascii="Cambria Math" w:hAnsi="Cambria Math"/>
                        <w:i/>
                        <w:highlight w:val="lightGray"/>
                      </w:rPr>
                    </w:del>
                  </m:ctrlPr>
                </m:naryPr>
                <m:sub>
                  <m:r>
                    <w:del w:id="466" w:author="Martin Cahill [NESO]" w:date="2025-05-20T13:46:00Z" w16du:dateUtc="2025-05-20T12:46:00Z">
                      <w:rPr>
                        <w:rFonts w:ascii="Cambria Math" w:hAnsi="Cambria Math"/>
                        <w:highlight w:val="lightGray"/>
                        <w:rPrChange w:id="467" w:author="Martin Cahill [NESO]" w:date="2025-05-20T13:46:00Z" w16du:dateUtc="2025-05-20T12:46:00Z">
                          <w:rPr>
                            <w:rFonts w:ascii="Cambria Math" w:hAnsi="Cambria Math"/>
                          </w:rPr>
                        </w:rPrChange>
                      </w:rPr>
                      <m:t>i=1</m:t>
                    </w:del>
                  </m:r>
                </m:sub>
                <m:sup>
                  <m:r>
                    <w:del w:id="468" w:author="Martin Cahill [NESO]" w:date="2025-05-20T13:46:00Z" w16du:dateUtc="2025-05-20T12:46:00Z">
                      <w:rPr>
                        <w:rFonts w:ascii="Cambria Math" w:hAnsi="Cambria Math"/>
                        <w:highlight w:val="lightGray"/>
                        <w:rPrChange w:id="469" w:author="Martin Cahill [NESO]" w:date="2025-05-20T13:46:00Z" w16du:dateUtc="2025-05-20T12:46:00Z">
                          <w:rPr>
                            <w:rFonts w:ascii="Cambria Math" w:hAnsi="Cambria Math"/>
                          </w:rPr>
                        </w:rPrChange>
                      </w:rPr>
                      <m:t>n</m:t>
                    </w:del>
                  </m:r>
                </m:sup>
                <m:e>
                  <m:sSub>
                    <m:sSubPr>
                      <m:ctrlPr>
                        <w:del w:id="470" w:author="Martin Cahill [NESO]" w:date="2025-05-20T13:46:00Z" w16du:dateUtc="2025-05-20T12:46:00Z">
                          <w:rPr>
                            <w:rFonts w:ascii="Cambria Math" w:hAnsi="Cambria Math"/>
                            <w:i/>
                            <w:highlight w:val="lightGray"/>
                          </w:rPr>
                        </w:del>
                      </m:ctrlPr>
                    </m:sSubPr>
                    <m:e>
                      <m:r>
                        <w:del w:id="471" w:author="Martin Cahill [NESO]" w:date="2025-05-20T13:46:00Z" w16du:dateUtc="2025-05-20T12:46:00Z">
                          <w:rPr>
                            <w:rFonts w:ascii="Cambria Math" w:hAnsi="Cambria Math"/>
                            <w:highlight w:val="lightGray"/>
                            <w:rPrChange w:id="472" w:author="Martin Cahill [NESO]" w:date="2025-05-20T13:46:00Z" w16du:dateUtc="2025-05-20T12:46:00Z">
                              <w:rPr>
                                <w:rFonts w:ascii="Cambria Math" w:hAnsi="Cambria Math"/>
                              </w:rPr>
                            </w:rPrChange>
                          </w:rPr>
                          <m:t>CAP</m:t>
                        </w:del>
                      </m:r>
                    </m:e>
                    <m:sub>
                      <m:r>
                        <w:del w:id="473" w:author="Martin Cahill [NESO]" w:date="2025-05-20T13:46:00Z" w16du:dateUtc="2025-05-20T12:46:00Z">
                          <w:rPr>
                            <w:rFonts w:ascii="Cambria Math" w:hAnsi="Cambria Math"/>
                            <w:highlight w:val="lightGray"/>
                            <w:rPrChange w:id="474" w:author="Martin Cahill [NESO]" w:date="2025-05-20T13:46:00Z" w16du:dateUtc="2025-05-20T12:46:00Z">
                              <w:rPr>
                                <w:rFonts w:ascii="Cambria Math" w:hAnsi="Cambria Math"/>
                              </w:rPr>
                            </w:rPrChange>
                          </w:rPr>
                          <m:t>i</m:t>
                        </w:del>
                      </m:r>
                    </m:sub>
                  </m:sSub>
                </m:e>
              </m:nary>
            </m:den>
          </m:f>
          <m:r>
            <w:del w:id="475" w:author="Martin Cahill [NESO]" w:date="2025-05-20T13:46:00Z" w16du:dateUtc="2025-05-20T12:46:00Z">
              <w:rPr>
                <w:rFonts w:ascii="Cambria Math" w:hAnsi="Cambria Math"/>
                <w:highlight w:val="lightGray"/>
                <w:rPrChange w:id="476" w:author="Martin Cahill [NESO]" w:date="2025-05-20T13:46:00Z" w16du:dateUtc="2025-05-20T12:46:00Z">
                  <w:rPr>
                    <w:rFonts w:ascii="Cambria Math" w:hAnsi="Cambria Math"/>
                  </w:rPr>
                </w:rPrChange>
              </w:rPr>
              <m:t>×</m:t>
            </w:del>
          </m:r>
          <m:sSub>
            <m:sSubPr>
              <m:ctrlPr>
                <w:del w:id="477" w:author="Martin Cahill [NESO]" w:date="2025-05-20T13:46:00Z" w16du:dateUtc="2025-05-20T12:46:00Z">
                  <w:rPr>
                    <w:rFonts w:ascii="Cambria Math" w:hAnsi="Cambria Math"/>
                    <w:i/>
                    <w:highlight w:val="lightGray"/>
                  </w:rPr>
                </w:del>
              </m:ctrlPr>
            </m:sSubPr>
            <m:e>
              <m:r>
                <w:del w:id="478" w:author="Martin Cahill [NESO]" w:date="2025-05-20T13:46:00Z" w16du:dateUtc="2025-05-20T12:46:00Z">
                  <w:rPr>
                    <w:rFonts w:ascii="Cambria Math" w:hAnsi="Cambria Math"/>
                    <w:highlight w:val="lightGray"/>
                    <w:rPrChange w:id="479" w:author="Martin Cahill [NESO]" w:date="2025-05-20T13:46:00Z" w16du:dateUtc="2025-05-20T12:46:00Z">
                      <w:rPr>
                        <w:rFonts w:ascii="Cambria Math" w:hAnsi="Cambria Math"/>
                      </w:rPr>
                    </w:rPrChange>
                  </w:rPr>
                  <m:t>TEC</m:t>
                </w:del>
              </m:r>
            </m:e>
            <m:sub>
              <m:r>
                <w:del w:id="480" w:author="Martin Cahill [NESO]" w:date="2025-05-20T13:46:00Z" w16du:dateUtc="2025-05-20T12:46:00Z">
                  <w:rPr>
                    <w:rFonts w:ascii="Cambria Math" w:hAnsi="Cambria Math"/>
                    <w:highlight w:val="lightGray"/>
                    <w:rPrChange w:id="481" w:author="Martin Cahill [NESO]" w:date="2025-05-20T13:46:00Z" w16du:dateUtc="2025-05-20T12:46:00Z">
                      <w:rPr>
                        <w:rFonts w:ascii="Cambria Math" w:hAnsi="Cambria Math"/>
                      </w:rPr>
                    </w:rPrChange>
                  </w:rPr>
                  <m:t>s</m:t>
                </w:del>
              </m:r>
            </m:sub>
          </m:sSub>
        </m:oMath>
      </m:oMathPara>
    </w:p>
    <w:p w14:paraId="6BA5D8AE" w14:textId="7888FDDB" w:rsidR="00C7082A" w:rsidRPr="00A006AF" w:rsidRDefault="00000000" w:rsidP="00C7082A">
      <w:pPr>
        <w:pStyle w:val="1"/>
        <w:jc w:val="center"/>
        <w:rPr>
          <w:ins w:id="482" w:author="Martin Cahill [NESO]" w:date="2025-05-20T13:45:00Z" w16du:dateUtc="2025-05-20T12:45:00Z"/>
        </w:rPr>
      </w:pPr>
      <m:oMathPara>
        <m:oMath>
          <m:sSub>
            <m:sSubPr>
              <m:ctrlPr>
                <w:ins w:id="483" w:author="Martin Cahill [NESO]" w:date="2025-05-20T13:45:00Z" w16du:dateUtc="2025-05-20T12:45:00Z">
                  <w:rPr>
                    <w:rFonts w:ascii="Cambria Math" w:hAnsi="Cambria Math"/>
                    <w:i/>
                    <w:highlight w:val="lightGray"/>
                  </w:rPr>
                </w:ins>
              </m:ctrlPr>
            </m:sSubPr>
            <m:e>
              <m:r>
                <w:ins w:id="484" w:author="Martin Cahill [NESO]" w:date="2025-05-20T13:45:00Z" w16du:dateUtc="2025-05-20T12:45:00Z">
                  <w:rPr>
                    <w:rFonts w:ascii="Cambria Math" w:hAnsi="Cambria Math"/>
                    <w:highlight w:val="lightGray"/>
                  </w:rPr>
                  <m:t>MTEC</m:t>
                </w:ins>
              </m:r>
            </m:e>
            <m:sub>
              <m:r>
                <w:ins w:id="485" w:author="Martin Cahill [NESO]" w:date="2025-05-20T13:45:00Z" w16du:dateUtc="2025-05-20T12:45:00Z">
                  <w:rPr>
                    <w:rFonts w:ascii="Cambria Math" w:hAnsi="Cambria Math"/>
                    <w:highlight w:val="lightGray"/>
                  </w:rPr>
                  <m:t>BMU</m:t>
                </w:ins>
              </m:r>
            </m:sub>
          </m:sSub>
          <m:r>
            <w:ins w:id="486" w:author="Martin Cahill [NESO]" w:date="2025-05-20T13:45:00Z" w16du:dateUtc="2025-05-20T12:45:00Z">
              <w:rPr>
                <w:rFonts w:ascii="Cambria Math" w:hAnsi="Cambria Math"/>
                <w:highlight w:val="lightGray"/>
              </w:rPr>
              <m:t>=</m:t>
            </w:ins>
          </m:r>
          <m:f>
            <m:fPr>
              <m:ctrlPr>
                <w:ins w:id="487" w:author="Martin Cahill [NESO]" w:date="2025-05-20T13:45:00Z" w16du:dateUtc="2025-05-20T12:45:00Z">
                  <w:rPr>
                    <w:rFonts w:ascii="Cambria Math" w:hAnsi="Cambria Math"/>
                    <w:i/>
                    <w:highlight w:val="lightGray"/>
                  </w:rPr>
                </w:ins>
              </m:ctrlPr>
            </m:fPr>
            <m:num>
              <m:sSub>
                <m:sSubPr>
                  <m:ctrlPr>
                    <w:ins w:id="488" w:author="Martin Cahill [NESO]" w:date="2025-05-20T13:45:00Z" w16du:dateUtc="2025-05-20T12:45:00Z">
                      <w:rPr>
                        <w:rFonts w:ascii="Cambria Math" w:hAnsi="Cambria Math"/>
                        <w:i/>
                        <w:highlight w:val="lightGray"/>
                      </w:rPr>
                    </w:ins>
                  </m:ctrlPr>
                </m:sSubPr>
                <m:e>
                  <m:r>
                    <w:ins w:id="489" w:author="Martin Cahill [NESO]" w:date="2025-05-20T13:45:00Z" w16du:dateUtc="2025-05-20T12:45:00Z">
                      <w:rPr>
                        <w:rFonts w:ascii="Cambria Math" w:hAnsi="Cambria Math"/>
                        <w:highlight w:val="lightGray"/>
                      </w:rPr>
                      <m:t>CAP</m:t>
                    </w:ins>
                  </m:r>
                </m:e>
                <m:sub>
                  <m:r>
                    <w:ins w:id="490" w:author="Martin Cahill [NESO]" w:date="2025-05-20T13:45:00Z" w16du:dateUtc="2025-05-20T12:45:00Z">
                      <w:rPr>
                        <w:rFonts w:ascii="Cambria Math" w:hAnsi="Cambria Math"/>
                        <w:highlight w:val="lightGray"/>
                      </w:rPr>
                      <m:t>BMU</m:t>
                    </w:ins>
                  </m:r>
                </m:sub>
              </m:sSub>
            </m:num>
            <m:den>
              <m:nary>
                <m:naryPr>
                  <m:chr m:val="∑"/>
                  <m:limLoc m:val="undOvr"/>
                  <m:ctrlPr>
                    <w:ins w:id="491" w:author="Martin Cahill [NESO]" w:date="2025-05-20T13:45:00Z" w16du:dateUtc="2025-05-20T12:45:00Z">
                      <w:rPr>
                        <w:rFonts w:ascii="Cambria Math" w:hAnsi="Cambria Math"/>
                        <w:i/>
                        <w:highlight w:val="lightGray"/>
                      </w:rPr>
                    </w:ins>
                  </m:ctrlPr>
                </m:naryPr>
                <m:sub>
                  <m:r>
                    <w:ins w:id="492" w:author="Martin Cahill [NESO]" w:date="2025-05-20T13:45:00Z" w16du:dateUtc="2025-05-20T12:45:00Z">
                      <w:rPr>
                        <w:rFonts w:ascii="Cambria Math" w:hAnsi="Cambria Math"/>
                        <w:highlight w:val="lightGray"/>
                      </w:rPr>
                      <m:t>BMU=1</m:t>
                    </w:ins>
                  </m:r>
                </m:sub>
                <m:sup>
                  <m:r>
                    <w:ins w:id="493" w:author="Martin Cahill [NESO]" w:date="2025-05-20T13:45:00Z" w16du:dateUtc="2025-05-20T12:45:00Z">
                      <w:rPr>
                        <w:rFonts w:ascii="Cambria Math" w:hAnsi="Cambria Math"/>
                        <w:highlight w:val="lightGray"/>
                      </w:rPr>
                      <m:t>n</m:t>
                    </w:ins>
                  </m:r>
                </m:sup>
                <m:e>
                  <m:sSub>
                    <m:sSubPr>
                      <m:ctrlPr>
                        <w:ins w:id="494" w:author="Martin Cahill [NESO]" w:date="2025-05-20T13:45:00Z" w16du:dateUtc="2025-05-20T12:45:00Z">
                          <w:rPr>
                            <w:rFonts w:ascii="Cambria Math" w:hAnsi="Cambria Math"/>
                            <w:i/>
                            <w:highlight w:val="lightGray"/>
                          </w:rPr>
                        </w:ins>
                      </m:ctrlPr>
                    </m:sSubPr>
                    <m:e>
                      <m:r>
                        <w:ins w:id="495" w:author="Martin Cahill [NESO]" w:date="2025-05-20T13:45:00Z" w16du:dateUtc="2025-05-20T12:45:00Z">
                          <w:rPr>
                            <w:rFonts w:ascii="Cambria Math" w:hAnsi="Cambria Math"/>
                            <w:highlight w:val="lightGray"/>
                          </w:rPr>
                          <m:t>CAP</m:t>
                        </w:ins>
                      </m:r>
                    </m:e>
                    <m:sub>
                      <m:r>
                        <w:ins w:id="496" w:author="Martin Cahill [NESO]" w:date="2025-05-20T13:45:00Z" w16du:dateUtc="2025-05-20T12:45:00Z">
                          <w:rPr>
                            <w:rFonts w:ascii="Cambria Math" w:hAnsi="Cambria Math"/>
                            <w:highlight w:val="lightGray"/>
                          </w:rPr>
                          <m:t>BMU</m:t>
                        </w:ins>
                      </m:r>
                    </m:sub>
                  </m:sSub>
                </m:e>
              </m:nary>
            </m:den>
          </m:f>
          <m:r>
            <w:ins w:id="497" w:author="Martin Cahill [NESO]" w:date="2025-05-20T13:45:00Z" w16du:dateUtc="2025-05-20T12:45:00Z">
              <w:rPr>
                <w:rFonts w:ascii="Cambria Math" w:hAnsi="Cambria Math"/>
                <w:highlight w:val="lightGray"/>
              </w:rPr>
              <m:t>×</m:t>
            </w:ins>
          </m:r>
          <m:r>
            <w:ins w:id="498" w:author="Martin Cahill [NESO]" w:date="2025-05-20T13:46:00Z" w16du:dateUtc="2025-05-20T12:46:00Z">
              <w:rPr>
                <w:rFonts w:ascii="Cambria Math" w:hAnsi="Cambria Math"/>
              </w:rPr>
              <m:t>TEC</m:t>
            </w:ins>
          </m:r>
        </m:oMath>
      </m:oMathPara>
    </w:p>
    <w:p w14:paraId="2AB6C4AC" w14:textId="77777777" w:rsidR="00C27495" w:rsidRDefault="00C27495" w:rsidP="00674102">
      <w:pPr>
        <w:pStyle w:val="1"/>
        <w:ind w:left="1627"/>
        <w:jc w:val="both"/>
      </w:pPr>
    </w:p>
    <w:p w14:paraId="5ACA88F1" w14:textId="3CA0F917" w:rsidR="00DA1626" w:rsidRDefault="00DA1626" w:rsidP="00DA1626">
      <w:pPr>
        <w:pStyle w:val="1"/>
        <w:ind w:left="1627"/>
        <w:jc w:val="both"/>
        <w:rPr>
          <w:ins w:id="499" w:author="Martin Cahill [NESO]" w:date="2025-05-20T13:47:00Z" w16du:dateUtc="2025-05-20T12:47:00Z"/>
        </w:rPr>
      </w:pPr>
      <w:proofErr w:type="gramStart"/>
      <w:ins w:id="500" w:author="Martin Cahill [NESO]" w:date="2025-05-20T13:47:00Z" w16du:dateUtc="2025-05-20T12:47:00Z">
        <w:r>
          <w:t>Where;</w:t>
        </w:r>
        <w:proofErr w:type="gramEnd"/>
      </w:ins>
    </w:p>
    <w:p w14:paraId="26F46922" w14:textId="74C57E6D" w:rsidR="00DA1626" w:rsidRDefault="0040275F" w:rsidP="00DA1626">
      <w:pPr>
        <w:pStyle w:val="1"/>
        <w:ind w:left="1627"/>
        <w:jc w:val="both"/>
        <w:rPr>
          <w:ins w:id="501" w:author="Martin Cahill [NESO]" w:date="2025-05-20T13:47:00Z" w16du:dateUtc="2025-05-20T12:47:00Z"/>
        </w:rPr>
      </w:pPr>
      <w:del w:id="502" w:author="Martin Cahill [NESO]" w:date="2025-05-20T13:48:00Z" w16du:dateUtc="2025-05-20T12:48:00Z">
        <w:r w:rsidDel="005F72BD">
          <w:rPr>
            <w:highlight w:val="lightGray"/>
          </w:rPr>
          <w:delText>MTPSTEC</w:delText>
        </w:r>
        <w:r w:rsidR="005F72BD" w:rsidRPr="005F72BD" w:rsidDel="005F72BD">
          <w:rPr>
            <w:highlight w:val="lightGray"/>
            <w:vertAlign w:val="subscript"/>
            <w:rPrChange w:id="503" w:author="Martin Cahill [NESO]" w:date="2025-05-20T13:48:00Z" w16du:dateUtc="2025-05-20T12:48:00Z">
              <w:rPr>
                <w:highlight w:val="lightGray"/>
              </w:rPr>
            </w:rPrChange>
          </w:rPr>
          <w:delText>is</w:delText>
        </w:r>
      </w:del>
      <w:ins w:id="504" w:author="Martin Cahill [NESO]" w:date="2025-05-20T13:47:00Z" w16du:dateUtc="2025-05-20T12:47:00Z">
        <w:r w:rsidR="00DA1626" w:rsidRPr="00E535A2">
          <w:rPr>
            <w:highlight w:val="lightGray"/>
          </w:rPr>
          <w:t>MTEC</w:t>
        </w:r>
        <w:r w:rsidR="00DA1626" w:rsidRPr="00E535A2">
          <w:rPr>
            <w:vertAlign w:val="subscript"/>
          </w:rPr>
          <w:t>BMU</w:t>
        </w:r>
        <w:r w:rsidR="00DA1626">
          <w:t xml:space="preserve"> = Multi technology </w:t>
        </w:r>
        <w:r w:rsidR="00DA1626" w:rsidRPr="00F231B2">
          <w:rPr>
            <w:b/>
            <w:bCs/>
          </w:rPr>
          <w:t>Power Station</w:t>
        </w:r>
        <w:r w:rsidR="00DA1626">
          <w:t xml:space="preserve">’s TEC for </w:t>
        </w:r>
      </w:ins>
      <w:del w:id="505" w:author="Martin Cahill [NESO]" w:date="2025-05-20T13:49:00Z" w16du:dateUtc="2025-05-20T12:49:00Z">
        <w:r w:rsidR="006A371E" w:rsidRPr="006A371E" w:rsidDel="006A371E">
          <w:rPr>
            <w:highlight w:val="lightGray"/>
            <w:rPrChange w:id="506" w:author="Martin Cahill [NESO]" w:date="2025-05-20T13:49:00Z" w16du:dateUtc="2025-05-20T12:49:00Z">
              <w:rPr/>
            </w:rPrChange>
          </w:rPr>
          <w:delText>technology type I at station s</w:delText>
        </w:r>
      </w:del>
      <w:ins w:id="507" w:author="Martin Cahill [NESO]" w:date="2025-05-20T13:47:00Z" w16du:dateUtc="2025-05-20T12:47:00Z">
        <w:r w:rsidR="00DA1626" w:rsidRPr="00E535A2">
          <w:rPr>
            <w:highlight w:val="lightGray"/>
          </w:rPr>
          <w:t xml:space="preserve">a specific </w:t>
        </w:r>
        <w:r w:rsidR="00DA1626" w:rsidRPr="00E535A2">
          <w:rPr>
            <w:b/>
            <w:bCs/>
            <w:highlight w:val="lightGray"/>
          </w:rPr>
          <w:t>BM Unit</w:t>
        </w:r>
      </w:ins>
    </w:p>
    <w:p w14:paraId="09720031" w14:textId="32066761" w:rsidR="00DA1626" w:rsidRDefault="00DA1626" w:rsidP="00DA1626">
      <w:pPr>
        <w:pStyle w:val="1"/>
        <w:ind w:left="1627"/>
        <w:jc w:val="both"/>
        <w:rPr>
          <w:ins w:id="508" w:author="Martin Cahill [NESO]" w:date="2025-05-20T13:47:00Z" w16du:dateUtc="2025-05-20T12:47:00Z"/>
        </w:rPr>
      </w:pPr>
      <w:commentRangeStart w:id="509"/>
      <w:commentRangeEnd w:id="509"/>
      <w:ins w:id="510" w:author="Martin Cahill [NESO]" w:date="2025-05-20T13:47:00Z" w16du:dateUtc="2025-05-20T12:47:00Z">
        <w:r>
          <w:rPr>
            <w:rStyle w:val="CommentReference"/>
            <w:rFonts w:ascii="Arial" w:hAnsi="Arial"/>
          </w:rPr>
          <w:commentReference w:id="509"/>
        </w:r>
      </w:ins>
      <w:del w:id="511" w:author="Martin Cahill [NESO]" w:date="2025-05-20T13:50:00Z" w16du:dateUtc="2025-05-20T12:50:00Z">
        <w:r w:rsidR="00AB701C" w:rsidDel="00AB701C">
          <w:rPr>
            <w:highlight w:val="lightGray"/>
          </w:rPr>
          <w:delText>CAP</w:delText>
        </w:r>
        <w:r w:rsidR="00AB701C" w:rsidRPr="00AB701C" w:rsidDel="00AB701C">
          <w:rPr>
            <w:highlight w:val="lightGray"/>
            <w:vertAlign w:val="subscript"/>
            <w:rPrChange w:id="512" w:author="Martin Cahill [NESO]" w:date="2025-05-20T13:49:00Z" w16du:dateUtc="2025-05-20T12:49:00Z">
              <w:rPr>
                <w:highlight w:val="lightGray"/>
              </w:rPr>
            </w:rPrChange>
          </w:rPr>
          <w:delText>i</w:delText>
        </w:r>
      </w:del>
      <w:ins w:id="513" w:author="Martin Cahill [NESO]" w:date="2025-05-20T13:47:00Z" w16du:dateUtc="2025-05-20T12:47:00Z">
        <w:r w:rsidRPr="00E535A2">
          <w:rPr>
            <w:highlight w:val="lightGray"/>
          </w:rPr>
          <w:t>CAP</w:t>
        </w:r>
        <w:r w:rsidRPr="00E535A2">
          <w:rPr>
            <w:highlight w:val="lightGray"/>
            <w:vertAlign w:val="subscript"/>
          </w:rPr>
          <w:t>BMU</w:t>
        </w:r>
        <w:r>
          <w:t xml:space="preserve">= </w:t>
        </w:r>
      </w:ins>
      <w:del w:id="514" w:author="Martin Cahill [NESO]" w:date="2025-05-20T13:50:00Z" w16du:dateUtc="2025-05-20T12:50:00Z">
        <w:r w:rsidR="00060742" w:rsidRPr="00060742" w:rsidDel="00060742">
          <w:rPr>
            <w:highlight w:val="lightGray"/>
            <w:rPrChange w:id="515" w:author="Martin Cahill [NESO]" w:date="2025-05-20T13:50:00Z" w16du:dateUtc="2025-05-20T12:50:00Z">
              <w:rPr/>
            </w:rPrChange>
          </w:rPr>
          <w:delText>Maximum Capacity</w:delText>
        </w:r>
      </w:del>
      <w:ins w:id="516" w:author="Martin Cahill [NESO]" w:date="2025-05-20T13:47:00Z" w16du:dateUtc="2025-05-20T12:47:00Z">
        <w:r w:rsidRPr="00060742">
          <w:rPr>
            <w:b/>
            <w:bCs/>
            <w:highlight w:val="lightGray"/>
          </w:rPr>
          <w:t xml:space="preserve">Installed </w:t>
        </w:r>
        <w:r w:rsidRPr="00E535A2">
          <w:rPr>
            <w:b/>
            <w:bCs/>
            <w:highlight w:val="lightGray"/>
          </w:rPr>
          <w:t>Capacity</w:t>
        </w:r>
        <w:r>
          <w:t xml:space="preserve"> </w:t>
        </w:r>
      </w:ins>
      <w:del w:id="517" w:author="Martin Cahill [NESO]" w:date="2025-05-20T13:50:00Z" w16du:dateUtc="2025-05-20T12:50:00Z">
        <w:r w:rsidRPr="00060742" w:rsidDel="00060742">
          <w:rPr>
            <w:highlight w:val="lightGray"/>
            <w:rPrChange w:id="518" w:author="Martin Cahill [NESO]" w:date="2025-05-20T13:50:00Z" w16du:dateUtc="2025-05-20T12:50:00Z">
              <w:rPr/>
            </w:rPrChange>
          </w:rPr>
          <w:delText xml:space="preserve">for </w:delText>
        </w:r>
        <w:r w:rsidR="00060742" w:rsidRPr="00060742" w:rsidDel="00060742">
          <w:rPr>
            <w:highlight w:val="lightGray"/>
            <w:rPrChange w:id="519" w:author="Martin Cahill [NESO]" w:date="2025-05-20T13:50:00Z" w16du:dateUtc="2025-05-20T12:50:00Z">
              <w:rPr/>
            </w:rPrChange>
          </w:rPr>
          <w:delText>generation plant type i</w:delText>
        </w:r>
      </w:del>
      <w:ins w:id="520" w:author="Martin Cahill [NESO]" w:date="2025-05-20T13:47:00Z" w16du:dateUtc="2025-05-20T12:47:00Z">
        <w:r w:rsidRPr="00E535A2">
          <w:rPr>
            <w:highlight w:val="lightGray"/>
          </w:rPr>
          <w:t xml:space="preserve">a specific </w:t>
        </w:r>
        <w:r w:rsidRPr="00E535A2">
          <w:rPr>
            <w:b/>
            <w:bCs/>
            <w:highlight w:val="lightGray"/>
          </w:rPr>
          <w:t>BM Unit</w:t>
        </w:r>
        <w:r>
          <w:t xml:space="preserve"> (or the average of maximum </w:t>
        </w:r>
        <w:r w:rsidRPr="00F231B2">
          <w:rPr>
            <w:b/>
            <w:bCs/>
          </w:rPr>
          <w:t>BM Unit</w:t>
        </w:r>
        <w:r>
          <w:t xml:space="preserve"> metered values where there is a negative tariff, as per the negative methodology </w:t>
        </w:r>
        <w:r w:rsidRPr="00E535A2">
          <w:rPr>
            <w:highlight w:val="lightGray"/>
          </w:rPr>
          <w:t>below</w:t>
        </w:r>
        <w:r>
          <w:t>).</w:t>
        </w:r>
      </w:ins>
    </w:p>
    <w:p w14:paraId="757E0C2C" w14:textId="45071B5D" w:rsidR="00DA1626" w:rsidRDefault="00DA1626" w:rsidP="00DA1626">
      <w:pPr>
        <w:pStyle w:val="1"/>
        <w:ind w:left="1627"/>
        <w:jc w:val="both"/>
        <w:rPr>
          <w:ins w:id="521" w:author="Martin Cahill [NESO]" w:date="2025-05-20T13:47:00Z" w16du:dateUtc="2025-05-20T12:47:00Z"/>
        </w:rPr>
      </w:pPr>
      <w:ins w:id="522" w:author="Martin Cahill [NESO]" w:date="2025-05-20T13:47:00Z" w16du:dateUtc="2025-05-20T12:47:00Z">
        <w:r w:rsidRPr="00123018">
          <w:rPr>
            <w:highlight w:val="lightGray"/>
            <w:rPrChange w:id="523" w:author="Martin Cahill [NESO]" w:date="2025-05-20T13:51:00Z" w16du:dateUtc="2025-05-20T12:51:00Z">
              <w:rPr/>
            </w:rPrChange>
          </w:rPr>
          <w:t>TEC</w:t>
        </w:r>
      </w:ins>
      <w:del w:id="524" w:author="Martin Cahill [NESO]" w:date="2025-05-20T13:51:00Z" w16du:dateUtc="2025-05-20T12:51:00Z">
        <w:r w:rsidR="00123018" w:rsidRPr="00123018" w:rsidDel="00123018">
          <w:rPr>
            <w:highlight w:val="lightGray"/>
            <w:rPrChange w:id="525" w:author="Martin Cahill [NESO]" w:date="2025-05-20T13:51:00Z" w16du:dateUtc="2025-05-20T12:51:00Z">
              <w:rPr/>
            </w:rPrChange>
          </w:rPr>
          <w:delText>s</w:delText>
        </w:r>
      </w:del>
      <w:ins w:id="526" w:author="Martin Cahill [NESO]" w:date="2025-05-20T13:47:00Z" w16du:dateUtc="2025-05-20T12:47:00Z">
        <w:r>
          <w:t xml:space="preserve"> = TEC of </w:t>
        </w:r>
        <w:r w:rsidRPr="00F231B2">
          <w:rPr>
            <w:b/>
            <w:bCs/>
          </w:rPr>
          <w:t>Power Station</w:t>
        </w:r>
        <w:r>
          <w:t xml:space="preserve"> as defined in the </w:t>
        </w:r>
        <w:r w:rsidRPr="00E535A2">
          <w:rPr>
            <w:b/>
            <w:bCs/>
            <w:highlight w:val="lightGray"/>
          </w:rPr>
          <w:t xml:space="preserve">Bilateral </w:t>
        </w:r>
        <w:commentRangeStart w:id="527"/>
        <w:r w:rsidRPr="00E535A2">
          <w:rPr>
            <w:b/>
            <w:bCs/>
            <w:highlight w:val="lightGray"/>
          </w:rPr>
          <w:t>Connection Agreement</w:t>
        </w:r>
        <w:r w:rsidRPr="00E535A2">
          <w:rPr>
            <w:highlight w:val="lightGray"/>
          </w:rPr>
          <w:t xml:space="preserve"> </w:t>
        </w:r>
        <w:commentRangeEnd w:id="527"/>
        <w:r w:rsidRPr="00E535A2">
          <w:rPr>
            <w:rStyle w:val="CommentReference"/>
            <w:rFonts w:ascii="Arial" w:hAnsi="Arial"/>
            <w:highlight w:val="lightGray"/>
          </w:rPr>
          <w:commentReference w:id="527"/>
        </w:r>
        <w:r w:rsidRPr="00E535A2">
          <w:rPr>
            <w:highlight w:val="lightGray"/>
          </w:rPr>
          <w:t xml:space="preserve">or </w:t>
        </w:r>
        <w:r w:rsidRPr="00E535A2">
          <w:rPr>
            <w:b/>
            <w:bCs/>
            <w:highlight w:val="lightGray"/>
          </w:rPr>
          <w:t xml:space="preserve">Bilateral Embedded Generation </w:t>
        </w:r>
        <w:commentRangeStart w:id="528"/>
        <w:r w:rsidRPr="00E535A2">
          <w:rPr>
            <w:b/>
            <w:bCs/>
            <w:highlight w:val="lightGray"/>
          </w:rPr>
          <w:t>Agreement</w:t>
        </w:r>
        <w:commentRangeEnd w:id="528"/>
        <w:r>
          <w:rPr>
            <w:rStyle w:val="CommentReference"/>
            <w:rFonts w:ascii="Arial" w:hAnsi="Arial"/>
          </w:rPr>
          <w:commentReference w:id="528"/>
        </w:r>
        <w:r>
          <w:t xml:space="preserve"> (or the average of maximum </w:t>
        </w:r>
        <w:r w:rsidRPr="00F231B2">
          <w:rPr>
            <w:b/>
            <w:bCs/>
          </w:rPr>
          <w:t>Power Station</w:t>
        </w:r>
        <w:r>
          <w:t xml:space="preserve"> metered values where there is a negative tariff, as per the negative methodology).</w:t>
        </w:r>
      </w:ins>
    </w:p>
    <w:p w14:paraId="7FA5F2E9" w14:textId="2481B7D5" w:rsidR="00DA1626" w:rsidRDefault="00DA1626" w:rsidP="00DA1626">
      <w:pPr>
        <w:pStyle w:val="1"/>
        <w:ind w:left="1627"/>
        <w:jc w:val="both"/>
        <w:rPr>
          <w:ins w:id="529" w:author="Martin Cahill [NESO]" w:date="2025-05-20T13:47:00Z" w16du:dateUtc="2025-05-20T12:47:00Z"/>
        </w:rPr>
      </w:pPr>
      <w:ins w:id="530" w:author="Martin Cahill [NESO]" w:date="2025-05-20T13:47:00Z" w16du:dateUtc="2025-05-20T12:47:00Z">
        <w:r>
          <w:t xml:space="preserve">n = </w:t>
        </w:r>
      </w:ins>
      <w:del w:id="531" w:author="Martin Cahill [NESO]" w:date="2025-05-20T13:51:00Z" w16du:dateUtc="2025-05-20T12:51:00Z">
        <w:r w:rsidRPr="00531739" w:rsidDel="00531739">
          <w:rPr>
            <w:highlight w:val="lightGray"/>
            <w:rPrChange w:id="532" w:author="Martin Cahill [NESO]" w:date="2025-05-20T13:51:00Z" w16du:dateUtc="2025-05-20T12:51:00Z">
              <w:rPr/>
            </w:rPrChange>
          </w:rPr>
          <w:delText>number of</w:delText>
        </w:r>
        <w:r w:rsidR="00531739" w:rsidRPr="00531739" w:rsidDel="00531739">
          <w:rPr>
            <w:highlight w:val="lightGray"/>
            <w:rPrChange w:id="533" w:author="Martin Cahill [NESO]" w:date="2025-05-20T13:51:00Z" w16du:dateUtc="2025-05-20T12:51:00Z">
              <w:rPr/>
            </w:rPrChange>
          </w:rPr>
          <w:delText xml:space="preserve"> different technologies on site</w:delText>
        </w:r>
        <w:r w:rsidDel="00531739">
          <w:delText xml:space="preserve"> </w:delText>
        </w:r>
      </w:del>
      <w:ins w:id="534" w:author="Martin Cahill [NESO]" w:date="2025-05-20T13:47:00Z" w16du:dateUtc="2025-05-20T12:47:00Z">
        <w:r w:rsidRPr="00E535A2">
          <w:rPr>
            <w:b/>
            <w:bCs/>
            <w:highlight w:val="lightGray"/>
          </w:rPr>
          <w:t>BM Units</w:t>
        </w:r>
        <w:r w:rsidRPr="00E535A2">
          <w:rPr>
            <w:highlight w:val="lightGray"/>
          </w:rPr>
          <w:t xml:space="preserve"> at the multi technology </w:t>
        </w:r>
        <w:r w:rsidRPr="00E535A2">
          <w:rPr>
            <w:b/>
            <w:bCs/>
            <w:highlight w:val="lightGray"/>
          </w:rPr>
          <w:t>Power Station</w:t>
        </w:r>
      </w:ins>
    </w:p>
    <w:p w14:paraId="1C64C976" w14:textId="77777777" w:rsidR="00DA1626" w:rsidRDefault="00DA1626" w:rsidP="00DA1626">
      <w:pPr>
        <w:pStyle w:val="1"/>
        <w:ind w:left="1627"/>
        <w:jc w:val="both"/>
        <w:rPr>
          <w:ins w:id="535" w:author="Martin Cahill [NESO]" w:date="2025-05-20T13:47:00Z" w16du:dateUtc="2025-05-20T12:47:00Z"/>
        </w:rPr>
      </w:pPr>
    </w:p>
    <w:p w14:paraId="61916E3C" w14:textId="729D116A" w:rsidR="00DA1626" w:rsidRDefault="00DA1626" w:rsidP="00DA1626">
      <w:pPr>
        <w:pStyle w:val="1"/>
        <w:ind w:left="1627"/>
        <w:jc w:val="both"/>
        <w:rPr>
          <w:ins w:id="536" w:author="Martin Cahill [NESO]" w:date="2025-05-20T13:47:00Z" w16du:dateUtc="2025-05-20T12:47:00Z"/>
        </w:rPr>
      </w:pPr>
      <w:ins w:id="537" w:author="Martin Cahill [NESO]" w:date="2025-05-20T13:47:00Z" w16du:dateUtc="2025-05-20T12:47:00Z">
        <w:r>
          <w:t xml:space="preserve">For a multi technology </w:t>
        </w:r>
        <w:r w:rsidRPr="00F231B2">
          <w:rPr>
            <w:b/>
            <w:bCs/>
          </w:rPr>
          <w:t>Power Station</w:t>
        </w:r>
        <w:r>
          <w:t xml:space="preserve">’s wider liability, the </w:t>
        </w:r>
      </w:ins>
      <w:del w:id="538" w:author="Martin Cahill [NESO]" w:date="2025-05-20T13:52:00Z" w16du:dateUtc="2025-05-20T12:52:00Z">
        <w:r w:rsidR="00FE0CEE" w:rsidRPr="00FE0CEE" w:rsidDel="00FE0CEE">
          <w:rPr>
            <w:highlight w:val="lightGray"/>
            <w:rPrChange w:id="539" w:author="Martin Cahill [NESO]" w:date="2025-05-20T13:52:00Z" w16du:dateUtc="2025-05-20T12:52:00Z">
              <w:rPr/>
            </w:rPrChange>
          </w:rPr>
          <w:delText>C</w:delText>
        </w:r>
      </w:del>
      <w:commentRangeStart w:id="540"/>
      <w:ins w:id="541" w:author="Martin Cahill [NESO]" w:date="2025-05-20T13:47:00Z" w16du:dateUtc="2025-05-20T12:47:00Z">
        <w:r w:rsidRPr="00FE0CEE">
          <w:rPr>
            <w:highlight w:val="lightGray"/>
          </w:rPr>
          <w:t>chargeable</w:t>
        </w:r>
        <w:commentRangeEnd w:id="540"/>
        <w:r w:rsidRPr="00FE0CEE">
          <w:rPr>
            <w:rStyle w:val="CommentReference"/>
            <w:rFonts w:ascii="Arial" w:hAnsi="Arial"/>
            <w:highlight w:val="lightGray"/>
            <w:rPrChange w:id="542" w:author="Martin Cahill [NESO]" w:date="2025-05-20T13:52:00Z" w16du:dateUtc="2025-05-20T12:52:00Z">
              <w:rPr>
                <w:rStyle w:val="CommentReference"/>
                <w:rFonts w:ascii="Arial" w:hAnsi="Arial"/>
              </w:rPr>
            </w:rPrChange>
          </w:rPr>
          <w:commentReference w:id="540"/>
        </w:r>
        <w:r w:rsidRPr="00E535A2">
          <w:rPr>
            <w:highlight w:val="lightGray"/>
          </w:rPr>
          <w:t xml:space="preserve"> </w:t>
        </w:r>
      </w:ins>
      <w:del w:id="543" w:author="Martin Cahill [NESO]" w:date="2025-05-20T13:52:00Z" w16du:dateUtc="2025-05-20T12:52:00Z">
        <w:r w:rsidR="00FE0CEE" w:rsidRPr="00FE0CEE" w:rsidDel="00FE0CEE">
          <w:rPr>
            <w:rPrChange w:id="544" w:author="Martin Cahill [NESO]" w:date="2025-05-20T13:52:00Z" w16du:dateUtc="2025-05-20T12:52:00Z">
              <w:rPr>
                <w:highlight w:val="lightGray"/>
              </w:rPr>
            </w:rPrChange>
          </w:rPr>
          <w:delText>C</w:delText>
        </w:r>
      </w:del>
      <w:ins w:id="545" w:author="Martin Cahill [NESO]" w:date="2025-05-20T13:47:00Z" w16du:dateUtc="2025-05-20T12:47:00Z">
        <w:r w:rsidRPr="00FE0CEE">
          <w:rPr>
            <w:rPrChange w:id="546" w:author="Martin Cahill [NESO]" w:date="2025-05-20T13:52:00Z" w16du:dateUtc="2025-05-20T12:52:00Z">
              <w:rPr>
                <w:highlight w:val="lightGray"/>
              </w:rPr>
            </w:rPrChange>
          </w:rPr>
          <w:t>capacity</w:t>
        </w:r>
        <w:r>
          <w:t xml:space="preserve"> associated with each </w:t>
        </w:r>
      </w:ins>
      <w:del w:id="547" w:author="Martin Cahill [NESO]" w:date="2025-05-20T13:53:00Z" w16du:dateUtc="2025-05-20T12:53:00Z">
        <w:r w:rsidR="00FE0CEE" w:rsidRPr="00FE0CEE" w:rsidDel="00FE0CEE">
          <w:rPr>
            <w:highlight w:val="lightGray"/>
            <w:rPrChange w:id="548" w:author="Martin Cahill [NESO]" w:date="2025-05-20T13:53:00Z" w16du:dateUtc="2025-05-20T12:53:00Z">
              <w:rPr/>
            </w:rPrChange>
          </w:rPr>
          <w:delText>technology type</w:delText>
        </w:r>
      </w:del>
      <w:ins w:id="549" w:author="Martin Cahill [NESO]" w:date="2025-05-20T13:47:00Z" w16du:dateUtc="2025-05-20T12:47:00Z">
        <w:r w:rsidRPr="00FE0CEE">
          <w:rPr>
            <w:b/>
            <w:bCs/>
            <w:highlight w:val="lightGray"/>
          </w:rPr>
          <w:t xml:space="preserve">BM </w:t>
        </w:r>
        <w:r w:rsidRPr="00E535A2">
          <w:rPr>
            <w:b/>
            <w:bCs/>
            <w:highlight w:val="lightGray"/>
          </w:rPr>
          <w:t>Unit</w:t>
        </w:r>
        <w:r>
          <w:t xml:space="preserve"> is the </w:t>
        </w:r>
      </w:ins>
      <w:del w:id="550" w:author="Martin Cahill [NESO]" w:date="2025-05-20T13:53:00Z" w16du:dateUtc="2025-05-20T12:53:00Z">
        <w:r w:rsidR="00FE0CEE" w:rsidRPr="00FE0CEE" w:rsidDel="00FE0CEE">
          <w:rPr>
            <w:highlight w:val="lightGray"/>
            <w:rPrChange w:id="551" w:author="Martin Cahill [NESO]" w:date="2025-05-20T13:53:00Z" w16du:dateUtc="2025-05-20T12:53:00Z">
              <w:rPr/>
            </w:rPrChange>
          </w:rPr>
          <w:delText>MTPSTECis</w:delText>
        </w:r>
      </w:del>
      <w:ins w:id="552" w:author="Martin Cahill [NESO]" w:date="2025-05-20T13:47:00Z" w16du:dateUtc="2025-05-20T12:47:00Z">
        <w:r w:rsidRPr="00E535A2">
          <w:rPr>
            <w:highlight w:val="lightGray"/>
          </w:rPr>
          <w:t>MTEC</w:t>
        </w:r>
        <w:r w:rsidRPr="00E535A2">
          <w:rPr>
            <w:highlight w:val="lightGray"/>
            <w:vertAlign w:val="subscript"/>
          </w:rPr>
          <w:t>BMU</w:t>
        </w:r>
        <w:r>
          <w:t xml:space="preserve">. The charge for a multi technology </w:t>
        </w:r>
        <w:r w:rsidRPr="00F231B2">
          <w:rPr>
            <w:b/>
            <w:bCs/>
          </w:rPr>
          <w:t>Power Station</w:t>
        </w:r>
        <w:r>
          <w:t xml:space="preserve"> will be calculated as the summation of all individual</w:t>
        </w:r>
      </w:ins>
      <w:ins w:id="553" w:author="Martin Cahill [NESO]" w:date="2025-05-20T13:53:00Z" w16du:dateUtc="2025-05-20T12:53:00Z">
        <w:r w:rsidR="008E602D">
          <w:t xml:space="preserve"> </w:t>
        </w:r>
      </w:ins>
      <w:del w:id="554" w:author="Martin Cahill [NESO]" w:date="2025-05-20T13:53:00Z" w16du:dateUtc="2025-05-20T12:53:00Z">
        <w:r w:rsidR="008E602D" w:rsidRPr="008E602D" w:rsidDel="008E602D">
          <w:rPr>
            <w:highlight w:val="lightGray"/>
            <w:rPrChange w:id="555" w:author="Martin Cahill [NESO]" w:date="2025-05-20T13:53:00Z" w16du:dateUtc="2025-05-20T12:53:00Z">
              <w:rPr/>
            </w:rPrChange>
          </w:rPr>
          <w:delText>technology type</w:delText>
        </w:r>
        <w:r w:rsidDel="008E602D">
          <w:delText xml:space="preserve"> </w:delText>
        </w:r>
      </w:del>
      <w:ins w:id="556" w:author="Martin Cahill [NESO]" w:date="2025-05-20T13:47:00Z" w16du:dateUtc="2025-05-20T12:47:00Z">
        <w:r w:rsidRPr="00E535A2">
          <w:rPr>
            <w:b/>
            <w:bCs/>
            <w:highlight w:val="lightGray"/>
          </w:rPr>
          <w:t>BM Unit</w:t>
        </w:r>
        <w:r w:rsidRPr="00E535A2">
          <w:rPr>
            <w:highlight w:val="lightGray"/>
          </w:rPr>
          <w:t xml:space="preserve"> </w:t>
        </w:r>
        <w:r>
          <w:t xml:space="preserve">liabilities as calculated using </w:t>
        </w:r>
      </w:ins>
      <w:ins w:id="557" w:author="Martin Cahill [NESO]" w:date="2025-06-04T17:28:00Z" w16du:dateUtc="2025-06-04T16:28:00Z">
        <w:r w:rsidR="00EB421F" w:rsidRPr="00EB421F">
          <w:rPr>
            <w:highlight w:val="lightGray"/>
            <w:rPrChange w:id="558" w:author="Martin Cahill [NESO]" w:date="2025-06-04T17:28:00Z" w16du:dateUtc="2025-06-04T16:28:00Z">
              <w:rPr/>
            </w:rPrChange>
          </w:rPr>
          <w:t>M</w:t>
        </w:r>
      </w:ins>
      <w:del w:id="559" w:author="Martin Cahill [NESO]" w:date="2025-05-20T13:54:00Z" w16du:dateUtc="2025-05-20T12:54:00Z">
        <w:r w:rsidR="008E602D" w:rsidRPr="008E602D" w:rsidDel="008E602D">
          <w:rPr>
            <w:highlight w:val="lightGray"/>
            <w:rPrChange w:id="560" w:author="Martin Cahill [NESO]" w:date="2025-05-20T13:54:00Z" w16du:dateUtc="2025-05-20T12:54:00Z">
              <w:rPr/>
            </w:rPrChange>
          </w:rPr>
          <w:delText>MTPSTECis</w:delText>
        </w:r>
      </w:del>
      <w:ins w:id="561" w:author="Martin Cahill [NESO]" w:date="2025-05-20T13:47:00Z" w16du:dateUtc="2025-05-20T12:47:00Z">
        <w:r w:rsidRPr="00E535A2">
          <w:rPr>
            <w:highlight w:val="lightGray"/>
          </w:rPr>
          <w:t>TEC</w:t>
        </w:r>
        <w:r w:rsidRPr="00E535A2">
          <w:rPr>
            <w:highlight w:val="lightGray"/>
            <w:vertAlign w:val="subscript"/>
          </w:rPr>
          <w:t>BMU</w:t>
        </w:r>
        <w:r>
          <w:t>.</w:t>
        </w:r>
      </w:ins>
    </w:p>
    <w:p w14:paraId="233EE0BF" w14:textId="77777777" w:rsidR="00DA1626" w:rsidRDefault="00DA1626" w:rsidP="00DA1626">
      <w:pPr>
        <w:pStyle w:val="1"/>
        <w:ind w:left="1627"/>
        <w:jc w:val="both"/>
        <w:rPr>
          <w:ins w:id="562" w:author="Martin Cahill [NESO]" w:date="2025-05-20T13:47:00Z" w16du:dateUtc="2025-05-20T12:47:00Z"/>
        </w:rPr>
      </w:pPr>
    </w:p>
    <w:p w14:paraId="3E40B6E9" w14:textId="77777777" w:rsidR="00DA1626" w:rsidRPr="00F231B2" w:rsidRDefault="00DA1626" w:rsidP="00DA1626">
      <w:pPr>
        <w:pStyle w:val="1"/>
        <w:ind w:left="1627"/>
        <w:jc w:val="both"/>
        <w:rPr>
          <w:ins w:id="563" w:author="Martin Cahill [NESO]" w:date="2025-05-20T13:47:00Z" w16du:dateUtc="2025-05-20T12:47:00Z"/>
          <w:u w:val="single"/>
        </w:rPr>
      </w:pPr>
      <w:ins w:id="564" w:author="Martin Cahill [NESO]" w:date="2025-05-20T13:47:00Z" w16du:dateUtc="2025-05-20T12:47:00Z">
        <w:r w:rsidRPr="00F231B2">
          <w:rPr>
            <w:u w:val="single"/>
          </w:rPr>
          <w:t>Negative Methodology</w:t>
        </w:r>
      </w:ins>
    </w:p>
    <w:p w14:paraId="53B5D2F9" w14:textId="77777777" w:rsidR="00DA1626" w:rsidRDefault="00DA1626" w:rsidP="00DA1626">
      <w:pPr>
        <w:pStyle w:val="1"/>
        <w:ind w:left="1627"/>
        <w:jc w:val="both"/>
        <w:rPr>
          <w:ins w:id="565" w:author="Martin Cahill [NESO]" w:date="2025-05-20T13:47:00Z" w16du:dateUtc="2025-05-20T12:47:00Z"/>
        </w:rPr>
      </w:pPr>
    </w:p>
    <w:p w14:paraId="016B7B7E" w14:textId="44C592F2" w:rsidR="00DA1626" w:rsidRDefault="00DA1626" w:rsidP="00DA1626">
      <w:pPr>
        <w:pStyle w:val="1"/>
        <w:ind w:left="1627"/>
        <w:jc w:val="both"/>
        <w:rPr>
          <w:ins w:id="566" w:author="Martin Cahill [NESO]" w:date="2025-05-20T13:47:00Z" w16du:dateUtc="2025-05-20T12:47:00Z"/>
        </w:rPr>
      </w:pPr>
      <w:ins w:id="567" w:author="Martin Cahill [NESO]" w:date="2025-05-20T13:47:00Z" w16du:dateUtc="2025-05-20T12:47:00Z">
        <w:r>
          <w:t xml:space="preserve">When any of the </w:t>
        </w:r>
        <w:r w:rsidRPr="00F231B2">
          <w:rPr>
            <w:b/>
            <w:bCs/>
          </w:rPr>
          <w:t>BM Units</w:t>
        </w:r>
        <w:r>
          <w:t xml:space="preserve"> at a </w:t>
        </w:r>
        <w:r w:rsidRPr="00F231B2">
          <w:rPr>
            <w:b/>
            <w:bCs/>
          </w:rPr>
          <w:t>Power Station</w:t>
        </w:r>
        <w:r>
          <w:t xml:space="preserve"> are initially calculated to have a negative tariff, the final charge will be calculated using different capacity inputs to </w:t>
        </w:r>
      </w:ins>
      <w:del w:id="568" w:author="Martin Cahill [NESO]" w:date="2025-05-20T13:54:00Z" w16du:dateUtc="2025-05-20T12:54:00Z">
        <w:r w:rsidR="008F7B8E" w:rsidRPr="008F7B8E" w:rsidDel="008F7B8E">
          <w:rPr>
            <w:highlight w:val="lightGray"/>
            <w:rPrChange w:id="569" w:author="Martin Cahill [NESO]" w:date="2025-05-20T13:55:00Z" w16du:dateUtc="2025-05-20T12:55:00Z">
              <w:rPr/>
            </w:rPrChange>
          </w:rPr>
          <w:delText>MTPSTEC</w:delText>
        </w:r>
      </w:del>
      <w:ins w:id="570" w:author="Martin Cahill [NESO]" w:date="2025-05-20T13:47:00Z" w16du:dateUtc="2025-05-20T12:47:00Z">
        <w:r w:rsidRPr="00E535A2">
          <w:rPr>
            <w:highlight w:val="lightGray"/>
          </w:rPr>
          <w:t>MTEC</w:t>
        </w:r>
        <w:r>
          <w:t xml:space="preserve">. </w:t>
        </w:r>
      </w:ins>
      <w:del w:id="571" w:author="Martin Cahill [NESO]" w:date="2025-05-20T13:55:00Z" w16du:dateUtc="2025-05-20T12:55:00Z">
        <w:r w:rsidR="008F7B8E" w:rsidRPr="008F7B8E" w:rsidDel="008F7B8E">
          <w:rPr>
            <w:highlight w:val="lightGray"/>
            <w:rPrChange w:id="572" w:author="Martin Cahill [NESO]" w:date="2025-05-20T13:55:00Z" w16du:dateUtc="2025-05-20T12:55:00Z">
              <w:rPr/>
            </w:rPrChange>
          </w:rPr>
          <w:delText>CAPi</w:delText>
        </w:r>
      </w:del>
      <w:ins w:id="573" w:author="Martin Cahill [NESO]" w:date="2025-05-20T13:47:00Z" w16du:dateUtc="2025-05-20T12:47:00Z">
        <w:r w:rsidRPr="00E535A2">
          <w:rPr>
            <w:highlight w:val="lightGray"/>
          </w:rPr>
          <w:t>CAP</w:t>
        </w:r>
        <w:r w:rsidRPr="00E535A2">
          <w:rPr>
            <w:highlight w:val="lightGray"/>
            <w:vertAlign w:val="subscript"/>
          </w:rPr>
          <w:t>BMU</w:t>
        </w:r>
        <w:r>
          <w:t xml:space="preserve"> in the above equation will use maximum metered volumes for each </w:t>
        </w:r>
        <w:r w:rsidRPr="00F231B2">
          <w:rPr>
            <w:b/>
            <w:bCs/>
          </w:rPr>
          <w:t>BM Unit</w:t>
        </w:r>
        <w:r>
          <w:t xml:space="preserve"> instead of </w:t>
        </w:r>
      </w:ins>
      <w:del w:id="574" w:author="Martin Cahill [NESO]" w:date="2025-05-20T13:56:00Z" w16du:dateUtc="2025-05-20T12:56:00Z">
        <w:r w:rsidR="00992F4B" w:rsidDel="00992F4B">
          <w:delText>i</w:delText>
        </w:r>
      </w:del>
      <w:ins w:id="575" w:author="Martin Cahill [NESO]" w:date="2025-05-20T13:47:00Z" w16du:dateUtc="2025-05-20T12:47:00Z">
        <w:r w:rsidRPr="00E535A2">
          <w:rPr>
            <w:b/>
            <w:bCs/>
            <w:highlight w:val="lightGray"/>
          </w:rPr>
          <w:t xml:space="preserve">Installed </w:t>
        </w:r>
      </w:ins>
      <w:del w:id="576" w:author="Martin Cahill [NESO]" w:date="2025-05-20T13:56:00Z" w16du:dateUtc="2025-05-20T12:56:00Z">
        <w:r w:rsidR="00992F4B" w:rsidDel="00992F4B">
          <w:rPr>
            <w:b/>
            <w:bCs/>
            <w:highlight w:val="lightGray"/>
          </w:rPr>
          <w:delText>c</w:delText>
        </w:r>
      </w:del>
      <w:ins w:id="577" w:author="Martin Cahill [NESO]" w:date="2025-05-20T13:47:00Z" w16du:dateUtc="2025-05-20T12:47:00Z">
        <w:r w:rsidRPr="00E535A2">
          <w:rPr>
            <w:b/>
            <w:bCs/>
            <w:highlight w:val="lightGray"/>
          </w:rPr>
          <w:t>Capacity</w:t>
        </w:r>
        <w:r>
          <w:t xml:space="preserve">. These will be the average of the capped metered volumes during the three </w:t>
        </w:r>
        <w:r w:rsidRPr="00F231B2">
          <w:rPr>
            <w:b/>
            <w:bCs/>
          </w:rPr>
          <w:t>Settlement Periods</w:t>
        </w:r>
      </w:ins>
      <w:ins w:id="578" w:author="Martin Cahill [NESO]" w:date="2025-05-20T13:56:00Z" w16du:dateUtc="2025-05-20T12:56:00Z">
        <w:r w:rsidR="00F00CEA">
          <w:rPr>
            <w:b/>
            <w:bCs/>
          </w:rPr>
          <w:t xml:space="preserve"> </w:t>
        </w:r>
      </w:ins>
      <w:del w:id="579" w:author="Martin Cahill [NESO]" w:date="2025-05-20T13:56:00Z" w16du:dateUtc="2025-05-20T12:56:00Z">
        <w:r w:rsidR="00F00CEA" w:rsidRPr="00F00CEA" w:rsidDel="00F00CEA">
          <w:rPr>
            <w:highlight w:val="lightGray"/>
            <w:rPrChange w:id="580" w:author="Martin Cahill [NESO]" w:date="2025-05-20T13:56:00Z" w16du:dateUtc="2025-05-20T12:56:00Z">
              <w:rPr>
                <w:b/>
                <w:bCs/>
              </w:rPr>
            </w:rPrChange>
          </w:rPr>
          <w:delText>which have the highest metered volumes</w:delText>
        </w:r>
        <w:r w:rsidDel="00F00CEA">
          <w:delText xml:space="preserve"> </w:delText>
        </w:r>
      </w:del>
      <w:ins w:id="581" w:author="Martin Cahill [NESO]" w:date="2025-05-20T13:47:00Z" w16du:dateUtc="2025-05-20T12:47:00Z">
        <w:r w:rsidRPr="00E535A2">
          <w:rPr>
            <w:highlight w:val="lightGray"/>
          </w:rPr>
          <w:t>described in 14.18.14</w:t>
        </w:r>
        <w:r>
          <w:t xml:space="preserve"> for the </w:t>
        </w:r>
        <w:r w:rsidRPr="00E535A2">
          <w:rPr>
            <w:highlight w:val="lightGray"/>
          </w:rPr>
          <w:t>Power Station (instead of TEC in the above formulas) and</w:t>
        </w:r>
        <w:r>
          <w:t xml:space="preserve"> </w:t>
        </w:r>
        <w:r>
          <w:rPr>
            <w:b/>
            <w:bCs/>
          </w:rPr>
          <w:t xml:space="preserve">BM Units </w:t>
        </w:r>
        <w:r w:rsidRPr="00E535A2">
          <w:rPr>
            <w:highlight w:val="lightGray"/>
          </w:rPr>
          <w:t>(instead of CAP</w:t>
        </w:r>
        <w:r w:rsidRPr="00E535A2">
          <w:rPr>
            <w:highlight w:val="lightGray"/>
            <w:vertAlign w:val="subscript"/>
          </w:rPr>
          <w:t>BMU</w:t>
        </w:r>
        <w:r w:rsidRPr="00E535A2">
          <w:rPr>
            <w:highlight w:val="lightGray"/>
          </w:rPr>
          <w:t xml:space="preserve"> in the above formulas</w:t>
        </w:r>
        <w:r w:rsidRPr="00FB4EAB">
          <w:rPr>
            <w:highlight w:val="lightGray"/>
          </w:rPr>
          <w:t>)</w:t>
        </w:r>
        <w:commentRangeStart w:id="582"/>
        <w:commentRangeEnd w:id="582"/>
        <w:r w:rsidRPr="00FB4EAB">
          <w:rPr>
            <w:rStyle w:val="CommentReference"/>
            <w:rFonts w:ascii="Arial" w:hAnsi="Arial"/>
            <w:highlight w:val="lightGray"/>
          </w:rPr>
          <w:commentReference w:id="582"/>
        </w:r>
        <w:r w:rsidRPr="00FB4EAB">
          <w:rPr>
            <w:highlight w:val="lightGray"/>
          </w:rPr>
          <w:t>.</w:t>
        </w:r>
      </w:ins>
      <w:del w:id="583" w:author="Martin Cahill [NESO]" w:date="2025-05-20T13:58:00Z" w16du:dateUtc="2025-05-20T12:58:00Z">
        <w:r w:rsidR="0003384A" w:rsidRPr="00FB4EAB" w:rsidDel="00FB4EAB">
          <w:rPr>
            <w:highlight w:val="lightGray"/>
            <w:rPrChange w:id="584" w:author="Martin Cahill [NESO]" w:date="2025-05-20T13:58:00Z" w16du:dateUtc="2025-05-20T12:58:00Z">
              <w:rPr/>
            </w:rPrChange>
          </w:rPr>
          <w:delText>, separated by at least 10 clear business days, and between November and February of the relevant Financial Year inclusive. TEC in the equation will also be replaced by maximum metered volumes for the Power Station.</w:delText>
        </w:r>
      </w:del>
    </w:p>
    <w:p w14:paraId="3DF2284A" w14:textId="136D4CDE" w:rsidR="00674102" w:rsidRDefault="00674102">
      <w:pPr>
        <w:pStyle w:val="1"/>
        <w:tabs>
          <w:tab w:val="left" w:pos="1620"/>
        </w:tabs>
        <w:jc w:val="both"/>
        <w:pPrChange w:id="585" w:author="Martin Cahill [NESO]" w:date="2025-05-20T13:47:00Z" w16du:dateUtc="2025-05-20T12:47:00Z">
          <w:pPr>
            <w:pStyle w:val="1"/>
            <w:jc w:val="both"/>
          </w:pPr>
        </w:pPrChange>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lastRenderedPageBreak/>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586" w:name="_Toc274049717"/>
      <w:r>
        <w:t>Basis of Wider Generation Charges</w:t>
      </w:r>
      <w:bookmarkEnd w:id="436"/>
      <w:bookmarkEnd w:id="437"/>
      <w:bookmarkEnd w:id="586"/>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587" w:name="_Toc274049718"/>
      <w:r w:rsidRPr="00887323">
        <w:rPr>
          <w:rFonts w:ascii="Arial" w:hAnsi="Arial" w:cs="Arial"/>
          <w:b/>
        </w:rPr>
        <w:t>Generation with positive wider tariffs</w:t>
      </w:r>
      <w:bookmarkEnd w:id="587"/>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w:t>
      </w:r>
      <w:proofErr w:type="gramStart"/>
      <w:r>
        <w:t>enters into</w:t>
      </w:r>
      <w:proofErr w:type="gramEnd"/>
      <w:r>
        <w:t xml:space="preserve">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588" w:name="_Ref272935596"/>
      <w:r>
        <w:t>The short-term chargeable capacity for Power Stations situated with positive generation tariffs is any approved STTEC or LDTEC applicable to that Power Station during a valid STTEC Period or LDTEC Period, as appropriate.</w:t>
      </w:r>
      <w:bookmarkEnd w:id="588"/>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 xml:space="preserve">will be the </w:t>
      </w:r>
      <w:r w:rsidRPr="0074131D">
        <w:rPr>
          <w:rFonts w:cs="Arial"/>
          <w:szCs w:val="22"/>
        </w:rPr>
        <w:lastRenderedPageBreak/>
        <w:t>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t>
      </w:r>
      <w:proofErr w:type="gramStart"/>
      <w:r>
        <w:rPr>
          <w:rFonts w:cs="Arial"/>
          <w:szCs w:val="22"/>
        </w:rPr>
        <w:t>whether or not</w:t>
      </w:r>
      <w:proofErr w:type="gramEnd"/>
      <w:r>
        <w:rPr>
          <w:rFonts w:cs="Arial"/>
          <w:szCs w:val="22"/>
        </w:rPr>
        <w:t xml:space="preserve">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591" w:name="_Toc49661143"/>
      <w:bookmarkStart w:id="592" w:name="_Toc274049719"/>
      <w:r w:rsidRPr="004248A1">
        <w:rPr>
          <w:rFonts w:ascii="Arial" w:hAnsi="Arial" w:cs="Arial"/>
          <w:b/>
        </w:rPr>
        <w:t xml:space="preserve">Generation with negative wider </w:t>
      </w:r>
      <w:bookmarkEnd w:id="591"/>
      <w:r w:rsidRPr="004248A1">
        <w:rPr>
          <w:rFonts w:ascii="Arial" w:hAnsi="Arial" w:cs="Arial"/>
          <w:b/>
        </w:rPr>
        <w:t>tariffs</w:t>
      </w:r>
      <w:bookmarkEnd w:id="592"/>
    </w:p>
    <w:p w14:paraId="5B84D42C" w14:textId="77777777" w:rsidR="006661FE" w:rsidRDefault="006661FE" w:rsidP="007D27B2">
      <w:pPr>
        <w:pStyle w:val="1"/>
        <w:numPr>
          <w:ilvl w:val="0"/>
          <w:numId w:val="73"/>
        </w:numPr>
        <w:jc w:val="both"/>
      </w:pPr>
      <w:bookmarkStart w:id="593"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w:t>
      </w:r>
      <w:proofErr w:type="gramStart"/>
      <w:r>
        <w:t>enters into</w:t>
      </w:r>
      <w:proofErr w:type="gramEnd"/>
      <w:r>
        <w:t xml:space="preserve">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594"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594"/>
    </w:p>
    <w:bookmarkEnd w:id="593"/>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t>
      </w:r>
      <w:proofErr w:type="gramStart"/>
      <w:r>
        <w:rPr>
          <w:rFonts w:cs="Arial"/>
          <w:szCs w:val="22"/>
        </w:rPr>
        <w:t>whether or not</w:t>
      </w:r>
      <w:proofErr w:type="gramEnd"/>
      <w:r>
        <w:rPr>
          <w:rFonts w:cs="Arial"/>
          <w:szCs w:val="22"/>
        </w:rPr>
        <w:t xml:space="preserve">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595" w:name="_Toc274049720"/>
      <w:r>
        <w:t>Basis of Local Generation Charges</w:t>
      </w:r>
      <w:bookmarkEnd w:id="595"/>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596" w:name="_Toc497131273"/>
      <w:bookmarkStart w:id="597" w:name="_Toc32201095"/>
      <w:bookmarkStart w:id="598" w:name="_Toc49661145"/>
      <w:bookmarkStart w:id="599" w:name="_Toc274049722"/>
      <w:bookmarkStart w:id="600" w:name="_Hlt497625183"/>
      <w:r>
        <w:t>Monthly Charges</w:t>
      </w:r>
      <w:bookmarkEnd w:id="596"/>
      <w:bookmarkEnd w:id="597"/>
      <w:bookmarkEnd w:id="598"/>
      <w:bookmarkEnd w:id="599"/>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601" w:name="_Hlt532284319"/>
      <w:bookmarkStart w:id="602" w:name="_Ref272933161"/>
      <w:bookmarkEnd w:id="601"/>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w:t>
      </w:r>
      <w:proofErr w:type="spellStart"/>
      <w:r>
        <w:t>TNUoS</w:t>
      </w:r>
      <w:proofErr w:type="spellEnd"/>
      <w:r>
        <w:t xml:space="preserve">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602"/>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603" w:name="_Toc274049723"/>
      <w:r>
        <w:t>Ad hoc Charges</w:t>
      </w:r>
      <w:bookmarkEnd w:id="603"/>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lastRenderedPageBreak/>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4"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604" w:name="_Toc274049724"/>
      <w:r w:rsidRPr="00FE2E3E">
        <w:t>Embedded Transmission Use of System Charges “</w:t>
      </w:r>
      <w:proofErr w:type="spellStart"/>
      <w:r w:rsidRPr="00FE2E3E">
        <w:t>ETUoS</w:t>
      </w:r>
      <w:proofErr w:type="spellEnd"/>
      <w:r w:rsidRPr="00FE2E3E">
        <w:t>”</w:t>
      </w:r>
      <w:bookmarkEnd w:id="604"/>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605"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605"/>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lastRenderedPageBreak/>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606" w:name="_Hlk155617635"/>
      <w:r w:rsidR="00CC06E2" w:rsidRPr="00CD5631">
        <w:rPr>
          <w:u w:val="single"/>
          <w:vertAlign w:val="subscript"/>
        </w:rPr>
        <w:t>DNO</w:t>
      </w:r>
      <w:bookmarkEnd w:id="606"/>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607" w:name="_Toc32201096"/>
      <w:bookmarkStart w:id="608" w:name="_Toc49661146"/>
      <w:bookmarkStart w:id="609" w:name="_Toc274049725"/>
      <w:r>
        <w:lastRenderedPageBreak/>
        <w:t>Reconciliation of Generation Charges</w:t>
      </w:r>
      <w:bookmarkEnd w:id="607"/>
      <w:bookmarkEnd w:id="608"/>
      <w:bookmarkEnd w:id="609"/>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610" w:name="_Toc32201097"/>
      <w:bookmarkStart w:id="611" w:name="_Toc49661147"/>
      <w:bookmarkStart w:id="612" w:name="_Toc274049726"/>
      <w:bookmarkEnd w:id="600"/>
      <w:r>
        <w:t>Further Information</w:t>
      </w:r>
      <w:bookmarkEnd w:id="610"/>
      <w:bookmarkEnd w:id="611"/>
      <w:bookmarkEnd w:id="612"/>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613" w:name="_Toc32201098"/>
      <w:r>
        <w:br w:type="page"/>
      </w:r>
      <w:bookmarkStart w:id="614" w:name="_Toc49661148"/>
      <w:bookmarkStart w:id="615" w:name="_Toc274049727"/>
      <w:r w:rsidRPr="00FE40FB">
        <w:rPr>
          <w:color w:val="auto"/>
          <w:sz w:val="28"/>
          <w:szCs w:val="28"/>
        </w:rPr>
        <w:lastRenderedPageBreak/>
        <w:t>14.19 Data Requirements</w:t>
      </w:r>
      <w:bookmarkEnd w:id="613"/>
      <w:bookmarkEnd w:id="614"/>
      <w:bookmarkEnd w:id="615"/>
    </w:p>
    <w:p w14:paraId="1B1F56AD" w14:textId="77777777" w:rsidR="006661FE" w:rsidRDefault="006661FE" w:rsidP="006661FE">
      <w:pPr>
        <w:pStyle w:val="Heading2"/>
      </w:pPr>
    </w:p>
    <w:p w14:paraId="1C4CFCE6" w14:textId="77777777" w:rsidR="006661FE" w:rsidRDefault="006661FE" w:rsidP="006661FE">
      <w:pPr>
        <w:pStyle w:val="Heading2"/>
      </w:pPr>
      <w:bookmarkStart w:id="616" w:name="_Toc32201099"/>
      <w:bookmarkStart w:id="617" w:name="_Toc49661149"/>
      <w:bookmarkStart w:id="618" w:name="_Toc274049728"/>
      <w:r>
        <w:t>Data Required for Charge Setting</w:t>
      </w:r>
      <w:bookmarkEnd w:id="616"/>
      <w:bookmarkEnd w:id="617"/>
      <w:bookmarkEnd w:id="618"/>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w:t>
      </w:r>
      <w:proofErr w:type="spellStart"/>
      <w:r>
        <w:t>TNUoS</w:t>
      </w:r>
      <w:proofErr w:type="spellEnd"/>
      <w:r>
        <w:t xml:space="preserve">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w:t>
      </w:r>
      <w:proofErr w:type="spellStart"/>
      <w:r>
        <w:t>TNUoS</w:t>
      </w:r>
      <w:proofErr w:type="spellEnd"/>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619" w:name="_Toc32201100"/>
      <w:bookmarkStart w:id="620" w:name="_Toc49661150"/>
      <w:bookmarkStart w:id="621" w:name="_Toc274049729"/>
      <w:r>
        <w:t>Data Required for Calculating Users’ Charges</w:t>
      </w:r>
      <w:bookmarkEnd w:id="619"/>
      <w:bookmarkEnd w:id="620"/>
      <w:bookmarkEnd w:id="621"/>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w:t>
      </w:r>
      <w:proofErr w:type="spellStart"/>
      <w:r>
        <w:t>TNUoS</w:t>
      </w:r>
      <w:proofErr w:type="spellEnd"/>
      <w:r>
        <w:t xml:space="preserve">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622" w:name="_Toc32201101"/>
      <w:r>
        <w:br w:type="page"/>
      </w:r>
      <w:bookmarkStart w:id="623" w:name="_Toc49661151"/>
      <w:bookmarkStart w:id="624" w:name="_Toc274049730"/>
      <w:r w:rsidRPr="00FE40FB">
        <w:rPr>
          <w:color w:val="auto"/>
          <w:sz w:val="28"/>
          <w:szCs w:val="28"/>
        </w:rPr>
        <w:lastRenderedPageBreak/>
        <w:t>14.20 Applications</w:t>
      </w:r>
      <w:bookmarkEnd w:id="622"/>
      <w:bookmarkEnd w:id="623"/>
      <w:bookmarkEnd w:id="624"/>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625" w:name="_Ref531603538"/>
      <w:bookmarkStart w:id="626" w:name="_Toc32201102"/>
      <w:r>
        <w:br w:type="page"/>
      </w:r>
      <w:bookmarkStart w:id="627" w:name="_Toc49661152"/>
      <w:bookmarkStart w:id="628" w:name="_Toc274049731"/>
      <w:bookmarkEnd w:id="625"/>
      <w:bookmarkEnd w:id="626"/>
      <w:r w:rsidRPr="00FE40FB">
        <w:rPr>
          <w:color w:val="auto"/>
        </w:rPr>
        <w:lastRenderedPageBreak/>
        <w:t xml:space="preserve">14.21 </w:t>
      </w:r>
      <w:r w:rsidRPr="00FE40FB">
        <w:rPr>
          <w:color w:val="auto"/>
          <w:sz w:val="28"/>
          <w:szCs w:val="28"/>
        </w:rPr>
        <w:t>Transport Model Example</w:t>
      </w:r>
      <w:bookmarkEnd w:id="627"/>
      <w:bookmarkEnd w:id="628"/>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5"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AB3C95"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7006C0"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0A0A6A"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w:t>
      </w:r>
      <w:proofErr w:type="gramStart"/>
      <w:r>
        <w:rPr>
          <w:rFonts w:ascii="Arial" w:hAnsi="Arial" w:cs="Arial"/>
          <w:sz w:val="22"/>
        </w:rPr>
        <w:t xml:space="preserve">Round </w:t>
      </w:r>
      <w:r w:rsidR="006661FE" w:rsidRPr="004248A1">
        <w:rPr>
          <w:rFonts w:ascii="Arial" w:hAnsi="Arial" w:cs="Arial"/>
          <w:sz w:val="22"/>
        </w:rPr>
        <w:t xml:space="preserve"> generation</w:t>
      </w:r>
      <w:proofErr w:type="gramEnd"/>
      <w:r w:rsidR="006661FE" w:rsidRPr="004248A1">
        <w:rPr>
          <w:rFonts w:ascii="Arial" w:hAnsi="Arial" w:cs="Arial"/>
          <w:sz w:val="22"/>
        </w:rPr>
        <w:t xml:space="preserve">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proofErr w:type="gramStart"/>
            <w:r>
              <w:rPr>
                <w:rFonts w:ascii="Arial" w:hAnsi="Arial" w:cs="Arial"/>
                <w:sz w:val="18"/>
                <w:szCs w:val="16"/>
              </w:rPr>
              <w:t>Year Round</w:t>
            </w:r>
            <w:proofErr w:type="gramEnd"/>
            <w:r>
              <w:rPr>
                <w:rFonts w:ascii="Arial" w:hAnsi="Arial" w:cs="Arial"/>
                <w:sz w:val="18"/>
                <w:szCs w:val="16"/>
              </w:rPr>
              <w:t xml:space="preserve">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00BE1EF5" w:rsidRPr="00BE1EF5">
        <w:rPr>
          <w:rFonts w:ascii="Arial" w:hAnsi="Arial" w:cs="Arial"/>
        </w:rPr>
        <w:t xml:space="preserve"> </w:t>
      </w:r>
      <w:r w:rsidR="00BE1EF5">
        <w:rPr>
          <w:rFonts w:ascii="Arial" w:hAnsi="Arial" w:cs="Arial"/>
          <w:sz w:val="22"/>
        </w:rPr>
        <w:t>,</w:t>
      </w:r>
      <w:proofErr w:type="gramEnd"/>
      <w:r w:rsidR="00BE1EF5">
        <w:rPr>
          <w:rFonts w:ascii="Arial" w:hAnsi="Arial" w:cs="Arial"/>
          <w:sz w:val="22"/>
        </w:rPr>
        <w:t xml:space="preserve">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6"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7"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8"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9"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xml:space="preserve">= </w:t>
      </w:r>
      <w:r w:rsidR="002412ED">
        <w:rPr>
          <w:rFonts w:ascii="Arial" w:hAnsi="Arial"/>
          <w:sz w:val="22"/>
        </w:rPr>
        <w:t xml:space="preserve"> 262</w:t>
      </w:r>
      <w:proofErr w:type="gramEnd"/>
      <w:r w:rsidR="002412ED">
        <w:rPr>
          <w:rFonts w:ascii="Arial" w:hAnsi="Arial"/>
          <w:sz w:val="22"/>
        </w:rPr>
        <w:t>.5MW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90"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proofErr w:type="gramStart"/>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w:t>
      </w:r>
      <w:proofErr w:type="gramEnd"/>
      <w:r>
        <w:rPr>
          <w:rFonts w:ascii="Arial" w:hAnsi="Arial"/>
          <w:sz w:val="22"/>
        </w:rPr>
        <w:t>)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w:t>
      </w:r>
      <w:proofErr w:type="gramStart"/>
      <w:r>
        <w:rPr>
          <w:rFonts w:ascii="Arial" w:hAnsi="Arial" w:cs="Arial"/>
          <w:i w:val="0"/>
        </w:rPr>
        <w:t>Year Round</w:t>
      </w:r>
      <w:proofErr w:type="gramEnd"/>
      <w:r>
        <w:rPr>
          <w:rFonts w:ascii="Arial" w:hAnsi="Arial" w:cs="Arial"/>
          <w:i w:val="0"/>
        </w:rPr>
        <w:t xml:space="preserve"> cost = 425 X </w:t>
      </w:r>
      <w:proofErr w:type="gramStart"/>
      <w:r>
        <w:rPr>
          <w:rFonts w:ascii="Arial" w:hAnsi="Arial" w:cs="Arial"/>
          <w:i w:val="0"/>
        </w:rPr>
        <w:t>10  =</w:t>
      </w:r>
      <w:proofErr w:type="gramEnd"/>
      <w:r>
        <w:rPr>
          <w:rFonts w:ascii="Arial" w:hAnsi="Arial" w:cs="Arial"/>
          <w:i w:val="0"/>
        </w:rPr>
        <w:t xml:space="preserve">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xml:space="preserve">.  The </w:t>
      </w:r>
      <w:proofErr w:type="gramStart"/>
      <w:r w:rsidRPr="00E010AE">
        <w:rPr>
          <w:rFonts w:ascii="Arial" w:hAnsi="Arial" w:cs="Arial"/>
          <w:i w:val="0"/>
        </w:rPr>
        <w:t>difference  from</w:t>
      </w:r>
      <w:proofErr w:type="gramEnd"/>
      <w:r w:rsidRPr="00E010AE">
        <w:rPr>
          <w:rFonts w:ascii="Arial" w:hAnsi="Arial" w:cs="Arial"/>
          <w:i w:val="0"/>
        </w:rPr>
        <w:t xml:space="preserve"> the base case</w:t>
      </w:r>
      <w:r w:rsidR="002412ED" w:rsidRPr="002412ED">
        <w:rPr>
          <w:rFonts w:ascii="Arial" w:hAnsi="Arial" w:cs="Arial"/>
          <w:i w:val="0"/>
        </w:rPr>
        <w:t xml:space="preserve"> </w:t>
      </w:r>
      <w:r w:rsidR="002412ED">
        <w:rPr>
          <w:rFonts w:ascii="Arial" w:hAnsi="Arial" w:cs="Arial"/>
          <w:i w:val="0"/>
        </w:rPr>
        <w:t xml:space="preserve">for Peak Security and </w:t>
      </w:r>
      <w:proofErr w:type="gramStart"/>
      <w:r w:rsidR="002412ED">
        <w:rPr>
          <w:rFonts w:ascii="Arial" w:hAnsi="Arial" w:cs="Arial"/>
          <w:i w:val="0"/>
        </w:rPr>
        <w:t>Year Round</w:t>
      </w:r>
      <w:proofErr w:type="gramEnd"/>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 xml:space="preserve">for Peak Security and </w:t>
      </w:r>
      <w:proofErr w:type="gramStart"/>
      <w:r w:rsidR="00A260E8">
        <w:rPr>
          <w:rFonts w:ascii="Arial" w:hAnsi="Arial" w:cs="Arial"/>
          <w:i w:val="0"/>
        </w:rPr>
        <w:t>Year Round</w:t>
      </w:r>
      <w:proofErr w:type="gramEnd"/>
      <w:r w:rsidR="00A260E8">
        <w:rPr>
          <w:rFonts w:ascii="Arial" w:hAnsi="Arial" w:cs="Arial"/>
          <w:i w:val="0"/>
        </w:rPr>
        <w:t xml:space="preserve">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w:t>
      </w:r>
      <w:proofErr w:type="gramStart"/>
      <w:r w:rsidR="00A260E8">
        <w:rPr>
          <w:rFonts w:ascii="Arial" w:hAnsi="Arial" w:cs="Arial"/>
          <w:i w:val="0"/>
        </w:rPr>
        <w:t>Year Round</w:t>
      </w:r>
      <w:proofErr w:type="gramEnd"/>
      <w:r w:rsidR="00A260E8">
        <w:rPr>
          <w:rFonts w:ascii="Arial" w:hAnsi="Arial" w:cs="Arial"/>
          <w:i w:val="0"/>
        </w:rPr>
        <w:t xml:space="preserve">)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A2AC05"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6A4FD33E"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w:t>
      </w:r>
      <w:proofErr w:type="gramStart"/>
      <w:r>
        <w:rPr>
          <w:rFonts w:ascii="Arial" w:hAnsi="Arial"/>
          <w:sz w:val="22"/>
        </w:rPr>
        <w:t>Year Round</w:t>
      </w:r>
      <w:proofErr w:type="gramEnd"/>
      <w:r>
        <w:rPr>
          <w:rFonts w:ascii="Arial" w:hAnsi="Arial"/>
          <w:sz w:val="22"/>
        </w:rPr>
        <w:t xml:space="preserve"> cost – Base case total </w:t>
      </w:r>
      <w:proofErr w:type="gramStart"/>
      <w:r>
        <w:rPr>
          <w:rFonts w:ascii="Arial" w:hAnsi="Arial"/>
          <w:sz w:val="22"/>
        </w:rPr>
        <w:t>Year Round</w:t>
      </w:r>
      <w:proofErr w:type="gramEnd"/>
      <w:r>
        <w:rPr>
          <w:rFonts w:ascii="Arial" w:hAnsi="Arial"/>
          <w:sz w:val="22"/>
        </w:rPr>
        <w:t xml:space="preserve">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 xml:space="preserve">and by 7.5 for </w:t>
      </w:r>
      <w:proofErr w:type="gramStart"/>
      <w:r w:rsidR="009C3D34">
        <w:rPr>
          <w:rFonts w:ascii="Arial" w:hAnsi="Arial"/>
          <w:sz w:val="22"/>
        </w:rPr>
        <w:t>Year Round</w:t>
      </w:r>
      <w:proofErr w:type="gramEnd"/>
      <w:r w:rsidR="009C3D34">
        <w:rPr>
          <w:rFonts w:ascii="Arial" w:hAnsi="Arial"/>
          <w:sz w:val="22"/>
        </w:rPr>
        <w:t xml:space="preserve"> (</w:t>
      </w:r>
      <w:proofErr w:type="spellStart"/>
      <w:r w:rsidR="009C3D34">
        <w:rPr>
          <w:rFonts w:ascii="Arial" w:hAnsi="Arial"/>
          <w:sz w:val="22"/>
        </w:rPr>
        <w:t>i.e</w:t>
      </w:r>
      <w:proofErr w:type="spellEnd"/>
      <w:r w:rsidR="009C3D34">
        <w:rPr>
          <w:rFonts w:ascii="Arial" w:hAnsi="Arial"/>
          <w:sz w:val="22"/>
        </w:rPr>
        <w:t xml:space="preserve"> the </w:t>
      </w:r>
      <w:proofErr w:type="gramStart"/>
      <w:r w:rsidR="009C3D34">
        <w:rPr>
          <w:rFonts w:ascii="Arial" w:hAnsi="Arial"/>
          <w:sz w:val="22"/>
        </w:rPr>
        <w:t>Year Round</w:t>
      </w:r>
      <w:proofErr w:type="gramEnd"/>
      <w:r w:rsidR="009C3D34">
        <w:rPr>
          <w:rFonts w:ascii="Arial" w:hAnsi="Arial"/>
          <w:sz w:val="22"/>
        </w:rPr>
        <w:t xml:space="preserve">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629" w:name="_Toc32201103"/>
      <w:r>
        <w:br w:type="page"/>
      </w:r>
      <w:bookmarkStart w:id="630" w:name="_Toc49661153"/>
      <w:bookmarkStart w:id="631"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split into Shared and </w:t>
      </w:r>
      <w:proofErr w:type="gramStart"/>
      <w:r w:rsidRPr="000B6C0D">
        <w:rPr>
          <w:rFonts w:ascii="Arial" w:hAnsi="Arial" w:cs="Arial"/>
          <w:sz w:val="22"/>
          <w:szCs w:val="22"/>
          <w:lang w:eastAsia="en-US"/>
        </w:rPr>
        <w:t>Not-Shared</w:t>
      </w:r>
      <w:proofErr w:type="gramEnd"/>
      <w:r w:rsidRPr="000B6C0D">
        <w:rPr>
          <w:rFonts w:ascii="Arial" w:hAnsi="Arial" w:cs="Arial"/>
          <w:sz w:val="22"/>
          <w:szCs w:val="22"/>
          <w:lang w:eastAsia="en-US"/>
        </w:rPr>
        <w:t>.</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(i.e. BSF=1.0</w:t>
      </w:r>
      <w:proofErr w:type="gramStart"/>
      <w:r w:rsidRPr="000B6C0D">
        <w:rPr>
          <w:rFonts w:ascii="Arial" w:hAnsi="Arial" w:cs="Arial"/>
          <w:sz w:val="22"/>
          <w:szCs w:val="22"/>
          <w:lang w:eastAsia="en-US"/>
        </w:rPr>
        <w:t>);</w:t>
      </w:r>
      <w:proofErr w:type="gramEnd"/>
      <w:r w:rsidRPr="000B6C0D">
        <w:rPr>
          <w:rFonts w:ascii="Arial" w:hAnsi="Arial" w:cs="Arial"/>
          <w:sz w:val="22"/>
          <w:szCs w:val="22"/>
          <w:lang w:eastAsia="en-US"/>
        </w:rPr>
        <w:t xml:space="preserve">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w:t>
      </w:r>
      <w:proofErr w:type="gramStart"/>
      <w:r w:rsidRPr="000B6C0D">
        <w:rPr>
          <w:rFonts w:ascii="Arial" w:hAnsi="Arial" w:cs="Arial"/>
          <w:sz w:val="22"/>
          <w:szCs w:val="22"/>
          <w:lang w:eastAsia="en-US"/>
        </w:rPr>
        <w:t>use</w:t>
      </w:r>
      <w:proofErr w:type="gramEnd"/>
      <w:r w:rsidRPr="000B6C0D">
        <w:rPr>
          <w:rFonts w:ascii="Arial" w:hAnsi="Arial" w:cs="Arial"/>
          <w:sz w:val="22"/>
          <w:szCs w:val="22"/>
          <w:lang w:eastAsia="en-US"/>
        </w:rPr>
        <w:t xml:space="preserv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w:t>
      </w:r>
      <w:proofErr w:type="gramStart"/>
      <w:r w:rsidRPr="000B6C0D">
        <w:rPr>
          <w:rFonts w:ascii="Arial" w:hAnsi="Arial" w:cs="Arial"/>
          <w:sz w:val="22"/>
          <w:szCs w:val="22"/>
          <w:lang w:eastAsia="en-US"/>
        </w:rPr>
        <w:t>use</w:t>
      </w:r>
      <w:proofErr w:type="gramEnd"/>
      <w:r w:rsidRPr="000B6C0D">
        <w:rPr>
          <w:rFonts w:ascii="Arial" w:hAnsi="Arial" w:cs="Arial"/>
          <w:sz w:val="22"/>
          <w:szCs w:val="22"/>
          <w:lang w:eastAsia="en-US"/>
        </w:rPr>
        <w:t xml:space="preserv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629"/>
      <w:bookmarkEnd w:id="630"/>
      <w:bookmarkEnd w:id="631"/>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proofErr w:type="gramStart"/>
      <w:r>
        <w:rPr>
          <w:rFonts w:ascii="Arial" w:hAnsi="Arial"/>
          <w:sz w:val="22"/>
        </w:rPr>
        <w:t>In order to</w:t>
      </w:r>
      <w:proofErr w:type="gramEnd"/>
      <w:r>
        <w:rPr>
          <w:rFonts w:ascii="Arial" w:hAnsi="Arial"/>
          <w:sz w:val="22"/>
        </w:rPr>
        <w:t xml:space="preserve">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7CA4B"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t>
      </w:r>
      <w:r w:rsidRPr="004248A1">
        <w:rPr>
          <w:rFonts w:ascii="Arial" w:hAnsi="Arial" w:cs="Arial"/>
          <w:noProof/>
          <w:szCs w:val="22"/>
        </w:rPr>
        <w:lastRenderedPageBreak/>
        <w:t>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632" w:name="_Toc32201104"/>
      <w:bookmarkStart w:id="633" w:name="_Toc49661154"/>
      <w:bookmarkStart w:id="634"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632"/>
      <w:bookmarkEnd w:id="633"/>
      <w:bookmarkEnd w:id="634"/>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proofErr w:type="gramStart"/>
      <w:r>
        <w:rPr>
          <w:rFonts w:ascii="Arial" w:hAnsi="Arial"/>
          <w:sz w:val="22"/>
        </w:rPr>
        <w:t>In order to</w:t>
      </w:r>
      <w:proofErr w:type="gramEnd"/>
      <w:r>
        <w:rPr>
          <w:rFonts w:ascii="Arial" w:hAnsi="Arial"/>
          <w:sz w:val="22"/>
        </w:rPr>
        <w:t xml:space="preserve">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635" w:name="_Ref491664379"/>
      <w:bookmarkStart w:id="636" w:name="_Toc32201105"/>
      <w:r w:rsidRPr="416E5148">
        <w:rPr>
          <w:rFonts w:ascii="Arial" w:hAnsi="Arial" w:cs="Arial"/>
          <w:sz w:val="22"/>
          <w:szCs w:val="22"/>
        </w:rPr>
        <w:br w:type="page"/>
      </w:r>
      <w:bookmarkStart w:id="637" w:name="_Toc49661155"/>
      <w:bookmarkStart w:id="638"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635"/>
      <w:bookmarkEnd w:id="636"/>
      <w:bookmarkEnd w:id="637"/>
      <w:bookmarkEnd w:id="638"/>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639" w:name="_Hlt479666837"/>
      <w:bookmarkStart w:id="640" w:name="_Hlt506623598"/>
      <w:bookmarkEnd w:id="639"/>
      <w:bookmarkEnd w:id="640"/>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641" w:name="_Toc946728"/>
    </w:p>
    <w:p w14:paraId="2D914181" w14:textId="376F6C98" w:rsidR="006661FE" w:rsidRPr="004248A1" w:rsidRDefault="006661FE" w:rsidP="006661FE">
      <w:pPr>
        <w:pStyle w:val="Heading2"/>
        <w:rPr>
          <w:rFonts w:ascii="Arial" w:hAnsi="Arial" w:cs="Arial"/>
        </w:rPr>
      </w:pPr>
      <w:bookmarkStart w:id="642" w:name="_Toc32201106"/>
      <w:bookmarkStart w:id="643" w:name="_Toc49661156"/>
      <w:bookmarkStart w:id="644"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641"/>
      <w:bookmarkEnd w:id="642"/>
      <w:bookmarkEnd w:id="643"/>
      <w:bookmarkEnd w:id="644"/>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proofErr w:type="gramStart"/>
            <w:r w:rsidRPr="0098730D">
              <w:rPr>
                <w:rFonts w:ascii="Arial" w:hAnsi="Arial"/>
              </w:rPr>
              <w:t>NHHC</w:t>
            </w:r>
            <w:r w:rsidRPr="0098730D">
              <w:rPr>
                <w:rFonts w:ascii="Arial" w:hAnsi="Arial"/>
                <w:vertAlign w:val="subscript"/>
              </w:rPr>
              <w:t>F</w:t>
            </w:r>
            <w:r w:rsidRPr="0098730D">
              <w:rPr>
                <w:rFonts w:ascii="Arial" w:hAnsi="Arial"/>
              </w:rPr>
              <w:t>(</w:t>
            </w:r>
            <w:proofErr w:type="gramEnd"/>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w:t>
      </w:r>
      <w:proofErr w:type="gramStart"/>
      <w:r w:rsidRPr="416E5148">
        <w:rPr>
          <w:rFonts w:ascii="Arial" w:hAnsi="Arial" w:cs="Arial"/>
          <w:sz w:val="22"/>
          <w:szCs w:val="22"/>
        </w:rPr>
        <w:t>right hand</w:t>
      </w:r>
      <w:proofErr w:type="gramEnd"/>
      <w:r w:rsidRPr="416E5148">
        <w:rPr>
          <w:rFonts w:ascii="Arial" w:hAnsi="Arial" w:cs="Arial"/>
          <w:sz w:val="22"/>
          <w:szCs w:val="22"/>
        </w:rPr>
        <w:t xml:space="preserve">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645" w:name="_Toc946729"/>
      <w:bookmarkStart w:id="646" w:name="_Toc32201107"/>
      <w:bookmarkStart w:id="647" w:name="_Toc49661157"/>
      <w:bookmarkStart w:id="648" w:name="_Toc274049736"/>
      <w:r>
        <w:t>Initial Reconciliation (Part 1</w:t>
      </w:r>
      <w:r w:rsidR="003A0CB9">
        <w:t>a</w:t>
      </w:r>
      <w:r w:rsidR="71DDFA40">
        <w:t xml:space="preserve"> – HH Demand</w:t>
      </w:r>
      <w:r>
        <w:t>)</w:t>
      </w:r>
      <w:bookmarkEnd w:id="645"/>
      <w:bookmarkEnd w:id="646"/>
      <w:bookmarkEnd w:id="647"/>
      <w:bookmarkEnd w:id="648"/>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649" w:name="_Toc946730"/>
      <w:bookmarkStart w:id="650" w:name="_Toc32201108"/>
      <w:bookmarkStart w:id="651" w:name="_Toc49661158"/>
      <w:bookmarkStart w:id="652"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649"/>
      <w:bookmarkEnd w:id="650"/>
      <w:bookmarkEnd w:id="651"/>
      <w:bookmarkEnd w:id="652"/>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653" w:name="_Toc946732"/>
      <w:bookmarkStart w:id="654" w:name="_Toc32201109"/>
      <w:bookmarkStart w:id="655"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xml:space="preserve">= [ (230-240) * 1 + (200-180) * 2 + (5000-4800) * </w:t>
      </w:r>
      <w:proofErr w:type="gramStart"/>
      <w:r w:rsidRPr="416E5148">
        <w:rPr>
          <w:rFonts w:ascii="Arial" w:eastAsia="Arial" w:hAnsi="Arial" w:cs="Arial"/>
          <w:sz w:val="22"/>
          <w:szCs w:val="22"/>
        </w:rPr>
        <w:t>0.012 ]</w:t>
      </w:r>
      <w:proofErr w:type="gramEnd"/>
      <w:r w:rsidRPr="416E5148">
        <w:rPr>
          <w:rFonts w:ascii="Arial" w:eastAsia="Arial" w:hAnsi="Arial" w:cs="Arial"/>
          <w:sz w:val="22"/>
          <w:szCs w:val="22"/>
        </w:rPr>
        <w:t xml:space="preserve">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 xml:space="preserve">On the above examples, the net initial </w:t>
      </w:r>
      <w:proofErr w:type="spellStart"/>
      <w:r w:rsidRPr="416E5148">
        <w:rPr>
          <w:rFonts w:ascii="Arial" w:eastAsia="Arial" w:hAnsi="Arial" w:cs="Arial"/>
        </w:rPr>
        <w:t>TNUoS</w:t>
      </w:r>
      <w:proofErr w:type="spellEnd"/>
      <w:r w:rsidRPr="416E5148">
        <w:rPr>
          <w:rFonts w:ascii="Arial" w:eastAsia="Arial" w:hAnsi="Arial" w:cs="Arial"/>
        </w:rPr>
        <w:t xml:space="preserve">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 xml:space="preserve">Consequently, the net final </w:t>
      </w:r>
      <w:proofErr w:type="spellStart"/>
      <w:r w:rsidRPr="416E5148">
        <w:rPr>
          <w:rFonts w:ascii="Arial" w:hAnsi="Arial" w:cs="Arial"/>
        </w:rPr>
        <w:t>TNUoS</w:t>
      </w:r>
      <w:proofErr w:type="spellEnd"/>
      <w:r w:rsidRPr="416E5148">
        <w:rPr>
          <w:rFonts w:ascii="Arial" w:hAnsi="Arial" w:cs="Arial"/>
        </w:rPr>
        <w:t xml:space="preserve"> demand reconciliation charge will be £</w:t>
      </w:r>
      <w:proofErr w:type="gramStart"/>
      <w:r w:rsidRPr="416E5148">
        <w:rPr>
          <w:rFonts w:ascii="Arial" w:hAnsi="Arial" w:cs="Arial"/>
        </w:rPr>
        <w:t>5,000  -</w:t>
      </w:r>
      <w:proofErr w:type="gramEnd"/>
      <w:r w:rsidRPr="416E5148">
        <w:rPr>
          <w:rFonts w:ascii="Arial" w:hAnsi="Arial" w:cs="Arial"/>
        </w:rPr>
        <w:t>£</w:t>
      </w:r>
      <w:proofErr w:type="gramStart"/>
      <w:r w:rsidRPr="416E5148">
        <w:rPr>
          <w:rFonts w:ascii="Arial" w:hAnsi="Arial" w:cs="Arial"/>
        </w:rPr>
        <w:t>250  -</w:t>
      </w:r>
      <w:proofErr w:type="gramEnd"/>
      <w:r w:rsidRPr="416E5148">
        <w:rPr>
          <w:rFonts w:ascii="Arial" w:hAnsi="Arial" w:cs="Arial"/>
        </w:rPr>
        <w:t>£3,600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653"/>
    <w:bookmarkEnd w:id="654"/>
    <w:bookmarkEnd w:id="655"/>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656" w:name="_Ref531684937"/>
      <w:bookmarkStart w:id="657" w:name="_Toc32201110"/>
      <w:r w:rsidRPr="008E4447">
        <w:rPr>
          <w:rFonts w:ascii="Arial" w:hAnsi="Arial" w:cs="Arial"/>
          <w:sz w:val="22"/>
          <w:szCs w:val="22"/>
        </w:rPr>
        <w:br w:type="page"/>
      </w:r>
      <w:bookmarkStart w:id="658" w:name="_Toc274049739"/>
      <w:bookmarkStart w:id="659"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658"/>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3680F"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6FFB8D"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DF9F0"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660" w:name="_Hlt501343668"/>
      <w:bookmarkStart w:id="661" w:name="_Hlt488742812"/>
      <w:bookmarkStart w:id="662" w:name="_Toc32201111"/>
      <w:bookmarkStart w:id="663" w:name="_Toc49661161"/>
      <w:bookmarkStart w:id="664" w:name="_Toc274049740"/>
      <w:bookmarkEnd w:id="656"/>
      <w:bookmarkEnd w:id="657"/>
      <w:bookmarkEnd w:id="659"/>
      <w:bookmarkEnd w:id="660"/>
      <w:bookmarkEnd w:id="661"/>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662"/>
      <w:bookmarkEnd w:id="663"/>
      <w:bookmarkEnd w:id="664"/>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 xml:space="preserve">The following flowcharts illustrate the parties liable for Demand and Generation </w:t>
      </w:r>
      <w:proofErr w:type="spellStart"/>
      <w:r>
        <w:rPr>
          <w:rFonts w:ascii="Arial" w:hAnsi="Arial"/>
          <w:sz w:val="22"/>
        </w:rPr>
        <w:t>TNUoS</w:t>
      </w:r>
      <w:proofErr w:type="spellEnd"/>
      <w:r>
        <w:rPr>
          <w:rFonts w:ascii="Arial" w:hAnsi="Arial"/>
          <w:sz w:val="22"/>
        </w:rPr>
        <w:t xml:space="preserve">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665" w:name="_Toc32201112"/>
      <w:bookmarkStart w:id="666" w:name="_Toc49661162"/>
      <w:bookmarkStart w:id="667" w:name="_Toc274049741"/>
      <w:r>
        <w:t>Demand Charges</w:t>
      </w:r>
      <w:bookmarkEnd w:id="665"/>
      <w:bookmarkEnd w:id="666"/>
      <w:bookmarkEnd w:id="667"/>
    </w:p>
    <w:p w14:paraId="6FFEEB6C" w14:textId="77777777" w:rsidR="00E010AE" w:rsidRDefault="00000000" w:rsidP="006661FE">
      <w:pPr>
        <w:pStyle w:val="1"/>
        <w:jc w:val="both"/>
      </w:pPr>
      <w:bookmarkStart w:id="668" w:name="_Toc32201113"/>
      <w:bookmarkStart w:id="669" w:name="_Toc49661163"/>
      <w:r>
        <w:rPr>
          <w:noProof/>
          <w:sz w:val="20"/>
        </w:rPr>
        <w:pict w14:anchorId="095B0C15">
          <v:shape id="_x0000_s2438" type="#_x0000_t75" style="position:absolute;left:0;text-align:left;margin-left:-18pt;margin-top:17.7pt;width:570.95pt;height:585pt;z-index:251658266">
            <v:imagedata r:id="rId101" o:title=""/>
            <w10:wrap type="topAndBottom"/>
          </v:shape>
        </w:pi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670" w:name="OLE_LINK9"/>
      <w:bookmarkStart w:id="671" w:name="OLE_LINK12"/>
      <w:bookmarkEnd w:id="668"/>
      <w:bookmarkEnd w:id="669"/>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670"/>
      <w:bookmarkEnd w:id="671"/>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672"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672"/>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673"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673"/>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674"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674"/>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675"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675"/>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676" w:name="_Toc70749747"/>
      <w:bookmarkStart w:id="677"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676"/>
      <w:bookmarkEnd w:id="677"/>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678"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w:t>
      </w:r>
      <w:proofErr w:type="spellStart"/>
      <w:r w:rsidRPr="00FE40FB">
        <w:rPr>
          <w:color w:val="auto"/>
          <w:sz w:val="28"/>
          <w:szCs w:val="28"/>
        </w:rPr>
        <w:t>TNUoS</w:t>
      </w:r>
      <w:proofErr w:type="spellEnd"/>
      <w:r w:rsidRPr="00FE40FB">
        <w:rPr>
          <w:color w:val="auto"/>
          <w:sz w:val="28"/>
          <w:szCs w:val="28"/>
        </w:rPr>
        <w:t xml:space="preserve"> tariffs</w:t>
      </w:r>
      <w:bookmarkEnd w:id="678"/>
    </w:p>
    <w:p w14:paraId="70CE6CDB" w14:textId="77777777" w:rsidR="006661FE" w:rsidRDefault="006661FE">
      <w:pPr>
        <w:pStyle w:val="1"/>
        <w:jc w:val="both"/>
      </w:pPr>
    </w:p>
    <w:p w14:paraId="3A32FE67" w14:textId="77777777" w:rsidR="006661FE" w:rsidRPr="007B2988" w:rsidRDefault="006661FE" w:rsidP="006661FE">
      <w:pPr>
        <w:pStyle w:val="Heading2"/>
      </w:pPr>
      <w:bookmarkStart w:id="679" w:name="_Toc274049748"/>
      <w:r w:rsidRPr="007B2988">
        <w:t>Stability of tariffs</w:t>
      </w:r>
      <w:bookmarkEnd w:id="679"/>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680" w:name="_Toc274049749"/>
      <w:r w:rsidRPr="007B2988">
        <w:t>Predictability of tariffs</w:t>
      </w:r>
      <w:bookmarkEnd w:id="680"/>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w:t>
      </w:r>
      <w:proofErr w:type="spellStart"/>
      <w:r w:rsidR="5083A541" w:rsidRPr="03871E98">
        <w:rPr>
          <w:rFonts w:ascii="Arial" w:hAnsi="Arial" w:cs="Arial"/>
          <w:sz w:val="22"/>
          <w:szCs w:val="22"/>
        </w:rPr>
        <w:t>TNUoS</w:t>
      </w:r>
      <w:proofErr w:type="spellEnd"/>
      <w:r w:rsidR="5083A541" w:rsidRPr="03871E98">
        <w:rPr>
          <w:rFonts w:ascii="Arial" w:hAnsi="Arial" w:cs="Arial"/>
          <w:sz w:val="22"/>
          <w:szCs w:val="22"/>
        </w:rPr>
        <w:t xml:space="preserve"> tariffs each year to ensure that these remain cost-reflective and </w:t>
      </w:r>
      <w:proofErr w:type="gramStart"/>
      <w:r w:rsidR="5083A541" w:rsidRPr="03871E98">
        <w:rPr>
          <w:rFonts w:ascii="Arial" w:hAnsi="Arial" w:cs="Arial"/>
          <w:sz w:val="22"/>
          <w:szCs w:val="22"/>
        </w:rPr>
        <w:t>take into account</w:t>
      </w:r>
      <w:proofErr w:type="gramEnd"/>
      <w:r w:rsidR="5083A541" w:rsidRPr="03871E98">
        <w:rPr>
          <w:rFonts w:ascii="Arial" w:hAnsi="Arial" w:cs="Arial"/>
          <w:sz w:val="22"/>
          <w:szCs w:val="22"/>
        </w:rPr>
        <w:t xml:space="preserve">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w:t>
      </w:r>
      <w:proofErr w:type="gramStart"/>
      <w:r w:rsidR="5083A541" w:rsidRPr="03871E98">
        <w:rPr>
          <w:rFonts w:ascii="Arial" w:hAnsi="Arial" w:cs="Arial"/>
          <w:sz w:val="22"/>
          <w:szCs w:val="22"/>
        </w:rPr>
        <w:t>a number of</w:t>
      </w:r>
      <w:proofErr w:type="gramEnd"/>
      <w:r w:rsidR="5083A541" w:rsidRPr="03871E98">
        <w:rPr>
          <w:rFonts w:ascii="Arial" w:hAnsi="Arial" w:cs="Arial"/>
          <w:sz w:val="22"/>
          <w:szCs w:val="22"/>
        </w:rPr>
        <w:t xml:space="preserve">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w:t>
      </w:r>
      <w:proofErr w:type="spellStart"/>
      <w:proofErr w:type="gramStart"/>
      <w:r w:rsidR="5083A541" w:rsidRPr="03871E98">
        <w:rPr>
          <w:rFonts w:ascii="Arial" w:hAnsi="Arial" w:cs="Arial"/>
          <w:sz w:val="22"/>
          <w:szCs w:val="22"/>
        </w:rPr>
        <w:t>months</w:t>
      </w:r>
      <w:proofErr w:type="gramEnd"/>
      <w:r w:rsidR="5083A541" w:rsidRPr="03871E98">
        <w:rPr>
          <w:rFonts w:ascii="Arial" w:hAnsi="Arial" w:cs="Arial"/>
          <w:sz w:val="22"/>
          <w:szCs w:val="22"/>
        </w:rPr>
        <w:t xml:space="preserve">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w:t>
      </w:r>
      <w:proofErr w:type="gramStart"/>
      <w:r w:rsidRPr="03871E98">
        <w:rPr>
          <w:rFonts w:ascii="Arial" w:hAnsi="Arial" w:cs="Arial"/>
          <w:sz w:val="22"/>
          <w:szCs w:val="22"/>
        </w:rPr>
        <w:t>are able to</w:t>
      </w:r>
      <w:proofErr w:type="gramEnd"/>
      <w:r w:rsidRPr="03871E9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w:t>
      </w:r>
      <w:proofErr w:type="gramStart"/>
      <w:r w:rsidRPr="007B2988">
        <w:rPr>
          <w:rFonts w:ascii="Arial" w:hAnsi="Arial" w:cs="Arial"/>
          <w:sz w:val="22"/>
          <w:szCs w:val="22"/>
        </w:rPr>
        <w:t xml:space="preserve">the </w:t>
      </w:r>
      <w:r w:rsidR="23A17BED" w:rsidRPr="03871E98">
        <w:rPr>
          <w:rFonts w:ascii="Arial" w:hAnsi="Arial" w:cs="Arial"/>
          <w:sz w:val="22"/>
          <w:szCs w:val="22"/>
        </w:rPr>
        <w:t xml:space="preserve"> </w:t>
      </w:r>
      <w:r w:rsidR="23A17BED" w:rsidRPr="009919C1">
        <w:rPr>
          <w:rFonts w:ascii="Arial" w:hAnsi="Arial" w:cs="Arial"/>
          <w:b/>
          <w:bCs/>
          <w:sz w:val="22"/>
          <w:szCs w:val="22"/>
        </w:rPr>
        <w:t>Electricity</w:t>
      </w:r>
      <w:proofErr w:type="gramEnd"/>
      <w:r w:rsidR="23A17BED" w:rsidRPr="009919C1">
        <w:rPr>
          <w:rFonts w:ascii="Arial" w:hAnsi="Arial" w:cs="Arial"/>
          <w:b/>
          <w:bCs/>
          <w:sz w:val="22"/>
          <w:szCs w:val="22"/>
        </w:rPr>
        <w:t xml:space="preserve">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w:t>
      </w:r>
      <w:proofErr w:type="gramStart"/>
      <w:r w:rsidRPr="007B2988">
        <w:rPr>
          <w:rFonts w:ascii="Arial" w:hAnsi="Arial" w:cs="Arial"/>
          <w:sz w:val="22"/>
          <w:szCs w:val="22"/>
        </w:rPr>
        <w:t>as a result of</w:t>
      </w:r>
      <w:proofErr w:type="gramEnd"/>
      <w:r w:rsidRPr="007B2988">
        <w:rPr>
          <w:rFonts w:ascii="Arial" w:hAnsi="Arial" w:cs="Arial"/>
          <w:sz w:val="22"/>
          <w:szCs w:val="22"/>
        </w:rPr>
        <w:t xml:space="preserve">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w:t>
      </w:r>
      <w:proofErr w:type="gramStart"/>
      <w:r w:rsidRPr="007B2988">
        <w:rPr>
          <w:rFonts w:ascii="Arial" w:hAnsi="Arial" w:cs="Arial"/>
          <w:sz w:val="22"/>
          <w:szCs w:val="22"/>
        </w:rPr>
        <w:t>to  allow</w:t>
      </w:r>
      <w:proofErr w:type="gramEnd"/>
      <w:r w:rsidRPr="007B2988">
        <w:rPr>
          <w:rFonts w:ascii="Arial" w:hAnsi="Arial" w:cs="Arial"/>
          <w:sz w:val="22"/>
          <w:szCs w:val="22"/>
        </w:rPr>
        <w:t xml:space="preserve">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w:t>
      </w:r>
      <w:proofErr w:type="spellStart"/>
      <w:r w:rsidRPr="006351F1">
        <w:rPr>
          <w:rFonts w:ascii="Arial" w:hAnsi="Arial" w:cs="Arial"/>
        </w:rPr>
        <w:t>TNUoS</w:t>
      </w:r>
      <w:proofErr w:type="spellEnd"/>
      <w:r w:rsidRPr="006351F1">
        <w:rPr>
          <w:rFonts w:ascii="Arial" w:hAnsi="Arial" w:cs="Arial"/>
        </w:rPr>
        <w:t xml:space="preserve">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w:t>
      </w:r>
      <w:proofErr w:type="spellStart"/>
      <w:r w:rsidRPr="006351F1">
        <w:rPr>
          <w:rFonts w:ascii="Arial" w:hAnsi="Arial" w:cs="Arial"/>
        </w:rPr>
        <w:t>TNUoS</w:t>
      </w:r>
      <w:proofErr w:type="spellEnd"/>
      <w:r w:rsidRPr="006351F1">
        <w:rPr>
          <w:rFonts w:ascii="Arial" w:hAnsi="Arial" w:cs="Arial"/>
        </w:rPr>
        <w:t xml:space="preserve"> Tariffs, at the same time as </w:t>
      </w:r>
      <w:r w:rsidRPr="006351F1">
        <w:rPr>
          <w:rFonts w:ascii="Arial" w:hAnsi="Arial" w:cs="Arial"/>
          <w:b/>
          <w:bCs/>
        </w:rPr>
        <w:t>The Company</w:t>
      </w:r>
      <w:r w:rsidRPr="006351F1">
        <w:rPr>
          <w:rFonts w:ascii="Arial" w:hAnsi="Arial" w:cs="Arial"/>
        </w:rPr>
        <w:t xml:space="preserve"> publishes the draft and final </w:t>
      </w:r>
      <w:proofErr w:type="spellStart"/>
      <w:r w:rsidRPr="006351F1">
        <w:rPr>
          <w:rFonts w:ascii="Arial" w:hAnsi="Arial" w:cs="Arial"/>
        </w:rPr>
        <w:t>TNUoS</w:t>
      </w:r>
      <w:proofErr w:type="spellEnd"/>
      <w:r w:rsidRPr="006351F1">
        <w:rPr>
          <w:rFonts w:ascii="Arial" w:hAnsi="Arial" w:cs="Arial"/>
        </w:rPr>
        <w:t xml:space="preserve">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w:t>
      </w:r>
      <w:proofErr w:type="spellStart"/>
      <w:r w:rsidRPr="006351F1">
        <w:rPr>
          <w:rFonts w:ascii="Arial" w:hAnsi="Arial" w:cs="Arial"/>
        </w:rPr>
        <w:t>TNUoS</w:t>
      </w:r>
      <w:proofErr w:type="spellEnd"/>
      <w:r w:rsidRPr="006351F1">
        <w:rPr>
          <w:rFonts w:ascii="Arial" w:hAnsi="Arial" w:cs="Arial"/>
        </w:rPr>
        <w:t xml:space="preserve">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w:t>
      </w:r>
      <w:proofErr w:type="spellStart"/>
      <w:r w:rsidRPr="006351F1">
        <w:rPr>
          <w:rFonts w:ascii="Arial" w:hAnsi="Arial" w:cs="Arial"/>
        </w:rPr>
        <w:t>TNUoS</w:t>
      </w:r>
      <w:proofErr w:type="spellEnd"/>
      <w:r w:rsidRPr="006351F1">
        <w:rPr>
          <w:rFonts w:ascii="Arial" w:hAnsi="Arial" w:cs="Arial"/>
        </w:rPr>
        <w:t xml:space="preserve">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w:t>
      </w:r>
      <w:proofErr w:type="spellStart"/>
      <w:r w:rsidRPr="006351F1">
        <w:rPr>
          <w:rFonts w:ascii="Arial" w:hAnsi="Arial" w:cs="Arial"/>
        </w:rPr>
        <w:t>TNUoS</w:t>
      </w:r>
      <w:proofErr w:type="spellEnd"/>
      <w:r w:rsidRPr="006351F1">
        <w:rPr>
          <w:rFonts w:ascii="Arial" w:hAnsi="Arial" w:cs="Arial"/>
        </w:rPr>
        <w:t xml:space="preserve">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w:t>
      </w:r>
      <w:proofErr w:type="spellStart"/>
      <w:r w:rsidRPr="006351F1">
        <w:rPr>
          <w:rFonts w:ascii="Arial" w:hAnsi="Arial" w:cs="Arial"/>
        </w:rPr>
        <w:t>TNUoS</w:t>
      </w:r>
      <w:proofErr w:type="spellEnd"/>
      <w:r w:rsidRPr="006351F1">
        <w:rPr>
          <w:rFonts w:ascii="Arial" w:hAnsi="Arial" w:cs="Arial"/>
        </w:rPr>
        <w:t xml:space="preserve">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681" w:name="_Toc3598575"/>
      <w:bookmarkStart w:id="682" w:name="_Toc35675434"/>
      <w:bookmarkStart w:id="683"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681"/>
    <w:bookmarkEnd w:id="682"/>
    <w:bookmarkEnd w:id="683"/>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684" w:name="_Hlt474031874"/>
      <w:bookmarkEnd w:id="684"/>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w:t>
      </w:r>
      <w:proofErr w:type="spellStart"/>
      <w:r>
        <w:t>BSUoS</w:t>
      </w:r>
      <w:proofErr w:type="spellEnd"/>
      <w:r>
        <w:t xml:space="preserve">) </w:t>
      </w:r>
      <w:r w:rsidR="7F61B945">
        <w:t>C</w:t>
      </w:r>
      <w:r>
        <w:t xml:space="preserve">harges.  This statement explains the methodology used </w:t>
      </w:r>
      <w:proofErr w:type="gramStart"/>
      <w:r>
        <w:t>in order to</w:t>
      </w:r>
      <w:proofErr w:type="gramEnd"/>
      <w:r>
        <w:t xml:space="preserve"> calculate the </w:t>
      </w:r>
      <w:proofErr w:type="spellStart"/>
      <w:r>
        <w:t>BSUoS</w:t>
      </w:r>
      <w:proofErr w:type="spellEnd"/>
      <w:r>
        <w:t xml:space="preserve">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w:t>
      </w:r>
      <w:proofErr w:type="spellStart"/>
      <w:r w:rsidR="31950FA6">
        <w:t>BSUoS</w:t>
      </w:r>
      <w:proofErr w:type="spellEnd"/>
      <w:r w:rsidR="31950FA6">
        <w:t xml:space="preserve">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proofErr w:type="spellStart"/>
      <w:r>
        <w:t>BSUoS</w:t>
      </w:r>
      <w:proofErr w:type="spellEnd"/>
      <w:r>
        <w:t xml:space="preserve"> Charges are calculated on a fixed price basis as described in Section 14.3</w:t>
      </w:r>
      <w:r w:rsidR="1DF3326B">
        <w:t>1</w:t>
      </w:r>
      <w:r>
        <w:t>.</w:t>
      </w:r>
    </w:p>
    <w:p w14:paraId="034D771E" w14:textId="77777777" w:rsidR="00750515" w:rsidRDefault="00750515" w:rsidP="00750515">
      <w:pPr>
        <w:pStyle w:val="1"/>
        <w:jc w:val="both"/>
      </w:pPr>
      <w:bookmarkStart w:id="685"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685"/>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will be the same for all Settlement Days within the same Fixed Price Period, unless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w:t>
      </w:r>
      <w:proofErr w:type="spellStart"/>
      <w:r>
        <w:t>BSUoS</w:t>
      </w:r>
      <w:proofErr w:type="spellEnd"/>
      <w:r>
        <w:t xml:space="preserve"> Costs. The terms which make up External </w:t>
      </w:r>
      <w:proofErr w:type="spellStart"/>
      <w:r>
        <w:t>BSUoS</w:t>
      </w:r>
      <w:proofErr w:type="spellEnd"/>
      <w:r>
        <w:t xml:space="preserve">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The terms which make up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are set </w:t>
      </w:r>
      <w:proofErr w:type="gramStart"/>
      <w:r w:rsidRPr="325E90A3">
        <w:rPr>
          <w:rFonts w:ascii="Arial (W1)" w:hAnsi="Arial (W1)"/>
          <w:sz w:val="22"/>
          <w:szCs w:val="22"/>
          <w:lang w:eastAsia="en-US"/>
        </w:rPr>
        <w:t xml:space="preserve">out </w:t>
      </w:r>
      <w:r w:rsidR="00F47392" w:rsidRPr="00F47392">
        <w:t xml:space="preserve"> </w:t>
      </w:r>
      <w:r w:rsidR="00F47392" w:rsidRPr="00F47392">
        <w:rPr>
          <w:rFonts w:ascii="Arial (W1)" w:hAnsi="Arial (W1)"/>
          <w:sz w:val="22"/>
          <w:szCs w:val="22"/>
          <w:lang w:eastAsia="en-US"/>
        </w:rPr>
        <w:t>as</w:t>
      </w:r>
      <w:proofErr w:type="gramEnd"/>
      <w:r w:rsidR="00F47392" w:rsidRPr="00F47392">
        <w:rPr>
          <w:rFonts w:ascii="Arial (W1)" w:hAnsi="Arial (W1)"/>
          <w:sz w:val="22"/>
          <w:szCs w:val="22"/>
          <w:lang w:eastAsia="en-US"/>
        </w:rPr>
        <w:t xml:space="preserve">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 xml:space="preserve">.4, is calculated by subtracting the forecast revenue collected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allocated to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in Fixed Price Periods prior to Fixed Price Period t, from the latest forecast of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 xml:space="preserve">.4, for those same Fixed Price Periods prior to Fixed Price Period t. This is inclusive of any revenue collected from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 xml:space="preserve">.5 does not apply to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w:t>
      </w:r>
      <w:proofErr w:type="spellStart"/>
      <w:r w:rsidR="00C95284" w:rsidRPr="325E90A3">
        <w:rPr>
          <w:rFonts w:ascii="Arial (W1)" w:hAnsi="Arial (W1)"/>
          <w:sz w:val="22"/>
          <w:szCs w:val="22"/>
          <w:lang w:eastAsia="en-US"/>
        </w:rPr>
        <w:t>i</w:t>
      </w:r>
      <w:proofErr w:type="spellEnd"/>
      <w:r w:rsidR="00C95284" w:rsidRPr="325E90A3">
        <w:rPr>
          <w:rFonts w:ascii="Arial (W1)" w:hAnsi="Arial (W1)"/>
          <w:sz w:val="22"/>
          <w:szCs w:val="22"/>
          <w:lang w:eastAsia="en-US"/>
        </w:rPr>
        <w:t xml:space="preserve">, have their Total </w:t>
      </w:r>
      <w:proofErr w:type="spellStart"/>
      <w:r w:rsidR="00C95284" w:rsidRPr="325E90A3">
        <w:rPr>
          <w:rFonts w:ascii="Arial (W1)" w:hAnsi="Arial (W1)"/>
          <w:sz w:val="22"/>
          <w:szCs w:val="22"/>
          <w:lang w:eastAsia="en-US"/>
        </w:rPr>
        <w:t>BSUoS</w:t>
      </w:r>
      <w:proofErr w:type="spellEnd"/>
      <w:r w:rsidR="00C95284" w:rsidRPr="325E90A3">
        <w:rPr>
          <w:rFonts w:ascii="Arial (W1)" w:hAnsi="Arial (W1)"/>
          <w:sz w:val="22"/>
          <w:szCs w:val="22"/>
          <w:lang w:eastAsia="en-US"/>
        </w:rPr>
        <w:t xml:space="preserve">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All Transmission Connected BM Units, prefixed by m, have their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BSUoSTOTmd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FixedBSUoSPd</w:t>
      </w:r>
      <w:proofErr w:type="spellEnd"/>
      <w:r w:rsidRPr="325E90A3">
        <w:rPr>
          <w:rFonts w:ascii="Arial (W1)" w:hAnsi="Arial (W1)"/>
          <w:sz w:val="22"/>
          <w:szCs w:val="22"/>
          <w:lang w:eastAsia="en-US"/>
        </w:rPr>
        <w:t xml:space="preserve"> =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TQMmj</w:t>
      </w:r>
      <w:proofErr w:type="spellEnd"/>
      <w:r w:rsidRPr="325E90A3">
        <w:rPr>
          <w:rFonts w:ascii="Arial (W1)" w:hAnsi="Arial (W1)"/>
          <w:sz w:val="22"/>
          <w:szCs w:val="22"/>
          <w:lang w:eastAsia="en-US"/>
        </w:rPr>
        <w:t xml:space="preserve">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a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cd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md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 xml:space="preserve">Definition of the </w:t>
      </w:r>
      <w:proofErr w:type="spellStart"/>
      <w:r w:rsidRPr="325E90A3">
        <w:rPr>
          <w:rFonts w:ascii="Arial Bold" w:hAnsi="Arial Bold"/>
          <w:b/>
          <w:bCs/>
          <w:color w:val="008080"/>
        </w:rPr>
        <w:t>BSUoS</w:t>
      </w:r>
      <w:proofErr w:type="spellEnd"/>
      <w:r w:rsidRPr="325E90A3">
        <w:rPr>
          <w:rFonts w:ascii="Arial Bold" w:hAnsi="Arial Bold"/>
          <w:b/>
          <w:bCs/>
          <w:color w:val="008080"/>
        </w:rPr>
        <w:t xml:space="preserve">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proofErr w:type="spellStart"/>
      <w:r w:rsidRPr="325E90A3">
        <w:rPr>
          <w:rFonts w:ascii="Arial (W1)" w:hAnsi="Arial (W1)"/>
          <w:sz w:val="22"/>
          <w:szCs w:val="22"/>
          <w:lang w:eastAsia="en-US"/>
        </w:rPr>
        <w:t>XBSUoS</w:t>
      </w:r>
      <w:proofErr w:type="spellEnd"/>
      <w:r w:rsidRPr="325E90A3">
        <w:rPr>
          <w:rFonts w:ascii="Arial (W1)" w:hAnsi="Arial (W1)"/>
          <w:sz w:val="22"/>
          <w:szCs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 xml:space="preserve">Issuing a revised Fixed </w:t>
      </w:r>
      <w:proofErr w:type="spellStart"/>
      <w:r w:rsidRPr="325E90A3">
        <w:rPr>
          <w:rFonts w:ascii="Arial Bold" w:hAnsi="Arial Bold"/>
          <w:b/>
          <w:bCs/>
          <w:color w:val="008080"/>
        </w:rPr>
        <w:t>BSUoS</w:t>
      </w:r>
      <w:proofErr w:type="spellEnd"/>
      <w:r w:rsidRPr="325E90A3">
        <w:rPr>
          <w:rFonts w:ascii="Arial Bold" w:hAnsi="Arial Bold"/>
          <w:b/>
          <w:bCs/>
          <w:color w:val="008080"/>
        </w:rPr>
        <w:t xml:space="preserve">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If before or during a Fixed Price Period, The Company forecasts that it will neither recover sufficient funds through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nor will it hold sufficient funds in the Industry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Fund and 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Working Capital Facility to meet balancing costs during that Fixed Price Period, The Company has the right to set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then The Company will use reasonable endeavours to consult on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prior to its application. The Company will provide a minimum notice of five Business Days before the commencement of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686"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686"/>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fBSUoSTOT</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fTQM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fSGQM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xml:space="preserve">,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only covers costs for the remainder of the fixed Price Period. 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Working Capital Facility would be built back up in subsequent Fixed Price Periods,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w:t>
      </w:r>
      <w:proofErr w:type="spellStart"/>
      <w:r>
        <w:t>BSUoS</w:t>
      </w:r>
      <w:proofErr w:type="spellEnd"/>
      <w:r>
        <w:t xml:space="preserve">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w:t>
      </w:r>
      <w:proofErr w:type="spellStart"/>
      <w:r w:rsidRPr="325E90A3">
        <w:rPr>
          <w:rFonts w:ascii="Arial" w:hAnsi="Arial"/>
          <w:sz w:val="22"/>
          <w:szCs w:val="22"/>
        </w:rPr>
        <w:t>BSUoS</w:t>
      </w:r>
      <w:proofErr w:type="spellEnd"/>
      <w:r w:rsidRPr="325E90A3">
        <w:rPr>
          <w:rFonts w:ascii="Arial" w:hAnsi="Arial"/>
          <w:sz w:val="22"/>
          <w:szCs w:val="22"/>
        </w:rPr>
        <w:t xml:space="preserve">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w:t>
      </w:r>
      <w:proofErr w:type="gramStart"/>
      <w:r>
        <w:rPr>
          <w:rFonts w:ascii="Arial" w:hAnsi="Arial"/>
          <w:sz w:val="22"/>
        </w:rPr>
        <w:t>on the basis of</w:t>
      </w:r>
      <w:proofErr w:type="gramEnd"/>
      <w:r>
        <w:rPr>
          <w:rFonts w:ascii="Arial" w:hAnsi="Arial"/>
          <w:sz w:val="22"/>
        </w:rPr>
        <w:t xml:space="preserve">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w:t>
      </w:r>
      <w:proofErr w:type="gramStart"/>
      <w:r>
        <w:t>are</w:t>
      </w:r>
      <w:proofErr w:type="gramEnd"/>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proofErr w:type="spellStart"/>
      <w:r>
        <w:t>BSUoS</w:t>
      </w:r>
      <w:proofErr w:type="spellEnd"/>
      <w:r>
        <w:t xml:space="preserve"> Charges are made </w:t>
      </w:r>
      <w:proofErr w:type="gramStart"/>
      <w:r>
        <w:t>on a daily basis</w:t>
      </w:r>
      <w:proofErr w:type="gramEnd"/>
      <w:r>
        <w:t xml:space="preserve"> and as </w:t>
      </w:r>
      <w:proofErr w:type="gramStart"/>
      <w:r>
        <w:t>such  this</w:t>
      </w:r>
      <w:proofErr w:type="gramEnd"/>
      <w:r>
        <w:t xml:space="preserve"> Statement sets out the details of the calculation of such charges </w:t>
      </w:r>
      <w:proofErr w:type="gramStart"/>
      <w:r>
        <w:t>on a daily basis</w:t>
      </w:r>
      <w:proofErr w:type="gramEnd"/>
      <w:r>
        <w:t xml:space="preserve">.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w:t>
      </w:r>
      <w:proofErr w:type="gramStart"/>
      <w:r>
        <w:t>recover .</w:t>
      </w:r>
      <w:proofErr w:type="gramEnd"/>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proofErr w:type="spellStart"/>
            <w:r>
              <w:t>BSUoS</w:t>
            </w:r>
            <w:proofErr w:type="spellEnd"/>
            <w:r>
              <w:t xml:space="preserve">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 xml:space="preserve">Fixed </w:t>
            </w:r>
            <w:proofErr w:type="spellStart"/>
            <w:r>
              <w:t>BSUoS</w:t>
            </w:r>
            <w:proofErr w:type="spellEnd"/>
            <w:r>
              <w:t xml:space="preserve">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 xml:space="preserve">The Fixed </w:t>
            </w:r>
            <w:proofErr w:type="spellStart"/>
            <w:r>
              <w:t>BSUoS</w:t>
            </w:r>
            <w:proofErr w:type="spellEnd"/>
            <w:r>
              <w:t xml:space="preserve">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 xml:space="preserve">Revised Fixed </w:t>
            </w:r>
            <w:proofErr w:type="spellStart"/>
            <w:r>
              <w:t>BSUoS</w:t>
            </w:r>
            <w:proofErr w:type="spellEnd"/>
            <w:r>
              <w:t xml:space="preserve">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 xml:space="preserve">The revised Fixed </w:t>
            </w:r>
            <w:proofErr w:type="spellStart"/>
            <w:r>
              <w:t>BSUoS</w:t>
            </w:r>
            <w:proofErr w:type="spellEnd"/>
            <w:r>
              <w:t xml:space="preserve"> Price which applies for </w:t>
            </w:r>
            <w:proofErr w:type="gramStart"/>
            <w:r>
              <w:t>a number of</w:t>
            </w:r>
            <w:proofErr w:type="gramEnd"/>
            <w:r>
              <w:t xml:space="preserve">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w:t>
            </w:r>
            <w:proofErr w:type="spellStart"/>
            <w:r>
              <w:t>BSUoS</w:t>
            </w:r>
            <w:proofErr w:type="spellEnd"/>
            <w:r>
              <w:t xml:space="preserve">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687" w:name="BSUoSend"/>
      <w:bookmarkEnd w:id="687"/>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w:t>
            </w:r>
            <w:proofErr w:type="gramStart"/>
            <w:r>
              <w:rPr>
                <w:rFonts w:ascii="Arial" w:hAnsi="Arial" w:cs="Arial"/>
                <w:b/>
                <w:bCs/>
                <w:kern w:val="28"/>
                <w:sz w:val="28"/>
                <w:szCs w:val="32"/>
                <w:u w:val="single"/>
              </w:rPr>
              <w:t>Non PARC</w:t>
            </w:r>
            <w:proofErr w:type="gramEnd"/>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103"/>
      <w:headerReference w:type="default" r:id="rId104"/>
      <w:footerReference w:type="even" r:id="rId105"/>
      <w:footerReference w:type="default" r:id="rId106"/>
      <w:headerReference w:type="first" r:id="rId107"/>
      <w:footnotePr>
        <w:numRestart w:val="eachPage"/>
      </w:footnotePr>
      <w:pgSz w:w="11906" w:h="16838" w:code="9"/>
      <w:pgMar w:top="1140" w:right="1140" w:bottom="1140"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98" w:author="Martin Cahill [NESO]" w:date="2025-05-20T13:31:00Z" w:initials="MC">
    <w:p w14:paraId="6DBBE87B" w14:textId="77777777" w:rsidR="005A5243" w:rsidRDefault="005A5243" w:rsidP="005A5243">
      <w:pPr>
        <w:pStyle w:val="CommentText"/>
      </w:pPr>
      <w:r>
        <w:rPr>
          <w:rStyle w:val="CommentReference"/>
        </w:rPr>
        <w:annotationRef/>
      </w:r>
      <w:r>
        <w:t>Upper Case and Bolded</w:t>
      </w:r>
    </w:p>
  </w:comment>
  <w:comment w:id="210" w:author="Martin Cahill [NESO]" w:date="2025-05-20T13:31:00Z" w:initials="MC">
    <w:p w14:paraId="17635742" w14:textId="77777777" w:rsidR="00A60C1E" w:rsidRDefault="00A60C1E" w:rsidP="00A60C1E">
      <w:pPr>
        <w:pStyle w:val="CommentText"/>
      </w:pPr>
      <w:r>
        <w:rPr>
          <w:rStyle w:val="CommentReference"/>
        </w:rPr>
        <w:annotationRef/>
      </w:r>
      <w:r>
        <w:t>BM Unit, BCA, BEGA bolded</w:t>
      </w:r>
    </w:p>
  </w:comment>
  <w:comment w:id="219" w:author="Author" w:date="2025-04-09T12:02:00Z" w:initials="A">
    <w:p w14:paraId="6321A0DC" w14:textId="3A7F8D67" w:rsidR="007F2EF6" w:rsidRDefault="007F2EF6" w:rsidP="007F2EF6">
      <w:pPr>
        <w:pStyle w:val="CommentText"/>
      </w:pPr>
      <w:r>
        <w:rPr>
          <w:rStyle w:val="CommentReference"/>
        </w:rPr>
        <w:annotationRef/>
      </w:r>
      <w:r>
        <w:t>Error from previous version updated “more than one”</w:t>
      </w:r>
    </w:p>
  </w:comment>
  <w:comment w:id="222" w:author="Martin Cahill (NESO)" w:date="2025-05-16T16:27:00Z" w:initials="MC">
    <w:p w14:paraId="1C2508C4" w14:textId="77777777" w:rsidR="007F2EF6" w:rsidRDefault="007F2EF6" w:rsidP="007F2EF6">
      <w:pPr>
        <w:pStyle w:val="CommentText"/>
      </w:pPr>
      <w:r>
        <w:rPr>
          <w:rStyle w:val="CommentReference"/>
        </w:rPr>
        <w:annotationRef/>
      </w:r>
      <w:r>
        <w:t>New acronym</w:t>
      </w:r>
    </w:p>
  </w:comment>
  <w:comment w:id="230" w:author="Martin Cahill [NESO]" w:date="2025-05-20T13:30:00Z" w:initials="MC">
    <w:p w14:paraId="7412D114" w14:textId="77777777" w:rsidR="006927B0" w:rsidRDefault="006927B0" w:rsidP="006927B0">
      <w:pPr>
        <w:pStyle w:val="CommentText"/>
      </w:pPr>
      <w:r>
        <w:rPr>
          <w:rStyle w:val="CommentReference"/>
        </w:rPr>
        <w:annotationRef/>
      </w:r>
      <w:r>
        <w:t>CUSC (x2) and The Company Bolded</w:t>
      </w:r>
    </w:p>
  </w:comment>
  <w:comment w:id="260" w:author="Martin Cahill [NESO]" w:date="2025-05-20T13:34:00Z" w:initials="MC">
    <w:p w14:paraId="6DC92961" w14:textId="77777777" w:rsidR="00296C2F" w:rsidRDefault="00296C2F" w:rsidP="00296C2F">
      <w:pPr>
        <w:pStyle w:val="CommentText"/>
      </w:pPr>
      <w:r>
        <w:rPr>
          <w:rStyle w:val="CommentReference"/>
        </w:rPr>
        <w:annotationRef/>
      </w:r>
      <w:r>
        <w:t>Updated baseline text formatting - bolded and upper case</w:t>
      </w:r>
    </w:p>
  </w:comment>
  <w:comment w:id="272" w:author="Author" w:date="2025-04-09T12:04:00Z" w:initials="A">
    <w:p w14:paraId="46374409" w14:textId="77777777" w:rsidR="00E007C4" w:rsidRDefault="00E007C4" w:rsidP="00E007C4">
      <w:pPr>
        <w:pStyle w:val="CommentText"/>
      </w:pPr>
      <w:r>
        <w:rPr>
          <w:rStyle w:val="CommentReference"/>
        </w:rPr>
        <w:annotationRef/>
      </w:r>
      <w:r>
        <w:t>Updated from technology type to BM Unit</w:t>
      </w:r>
    </w:p>
  </w:comment>
  <w:comment w:id="280" w:author="Martin Cahill [NESO]" w:date="2025-05-20T13:38:00Z" w:initials="MC">
    <w:p w14:paraId="7E0FA171" w14:textId="77777777" w:rsidR="00B4625D" w:rsidRDefault="00B4625D" w:rsidP="00B4625D">
      <w:pPr>
        <w:pStyle w:val="CommentText"/>
      </w:pPr>
      <w:r>
        <w:rPr>
          <w:rStyle w:val="CommentReference"/>
        </w:rPr>
        <w:annotationRef/>
      </w:r>
      <w:r>
        <w:t>As per workgroup discussions to reflect where a technology imports so BMU metered values may be different to PS total</w:t>
      </w:r>
    </w:p>
  </w:comment>
  <w:comment w:id="324" w:author="Author" w:date="2025-04-09T12:21:00Z" w:initials="A">
    <w:p w14:paraId="1E6FDB63" w14:textId="77777777" w:rsidR="00DC0A93" w:rsidRDefault="00DC0A93" w:rsidP="00DC0A93">
      <w:pPr>
        <w:pStyle w:val="CommentText"/>
      </w:pPr>
      <w:r>
        <w:rPr>
          <w:rStyle w:val="CommentReference"/>
        </w:rPr>
        <w:annotationRef/>
      </w:r>
      <w:r>
        <w:t>Added equals as missing from previous legal text, adjusted some of the terminology to make clearer what it refers to</w:t>
      </w:r>
    </w:p>
  </w:comment>
  <w:comment w:id="363" w:author="Martin Cahill (NESO)" w:date="2025-05-16T16:40:00Z" w:initials="MC">
    <w:p w14:paraId="6C84E693" w14:textId="77777777" w:rsidR="003D35D0" w:rsidRDefault="003D35D0" w:rsidP="003D35D0">
      <w:pPr>
        <w:pStyle w:val="CommentText"/>
      </w:pPr>
      <w:r>
        <w:rPr>
          <w:rStyle w:val="CommentReference"/>
        </w:rPr>
        <w:annotationRef/>
      </w:r>
      <w:r>
        <w:t>Acronym update</w:t>
      </w:r>
    </w:p>
  </w:comment>
  <w:comment w:id="443" w:author="Author" w:date="2025-04-09T12:28:00Z" w:initials="A">
    <w:p w14:paraId="61A260BD" w14:textId="77777777" w:rsidR="00F923C8" w:rsidRDefault="00F923C8" w:rsidP="00F923C8">
      <w:pPr>
        <w:pStyle w:val="CommentText"/>
      </w:pPr>
      <w:r>
        <w:rPr>
          <w:rStyle w:val="CommentReference"/>
        </w:rPr>
        <w:annotationRef/>
      </w:r>
      <w:r>
        <w:t>Updated formatting error in baseline</w:t>
      </w:r>
    </w:p>
  </w:comment>
  <w:comment w:id="509" w:author="Martin Cahill (NESO)" w:date="2025-05-16T16:43:00Z" w:initials="MC">
    <w:p w14:paraId="632AAE0C" w14:textId="77777777" w:rsidR="00DA1626" w:rsidRDefault="00DA1626" w:rsidP="00DA1626">
      <w:pPr>
        <w:pStyle w:val="CommentText"/>
      </w:pPr>
      <w:r>
        <w:rPr>
          <w:rStyle w:val="CommentReference"/>
        </w:rPr>
        <w:annotationRef/>
      </w:r>
      <w:r>
        <w:t>Formatting error ‘s’ removed</w:t>
      </w:r>
    </w:p>
  </w:comment>
  <w:comment w:id="527" w:author="Alex Aristodemou (NESO)" w:date="2025-04-14T12:10:00Z" w:initials="AA">
    <w:p w14:paraId="7764000C" w14:textId="77777777" w:rsidR="00DA1626" w:rsidRDefault="00DA1626" w:rsidP="00DA1626">
      <w:pPr>
        <w:pStyle w:val="CommentText"/>
      </w:pPr>
      <w:r>
        <w:rPr>
          <w:rStyle w:val="CommentReference"/>
        </w:rPr>
        <w:annotationRef/>
      </w:r>
      <w:r>
        <w:t>Please amend and style bold. Should this be a “</w:t>
      </w:r>
      <w:r>
        <w:rPr>
          <w:b/>
          <w:bCs/>
        </w:rPr>
        <w:t>Bilateral Agreement</w:t>
      </w:r>
      <w:r>
        <w:t>” or a “</w:t>
      </w:r>
      <w:r>
        <w:rPr>
          <w:b/>
          <w:bCs/>
        </w:rPr>
        <w:t>Bilateral Connection Agreement</w:t>
      </w:r>
      <w:r>
        <w:t>”?</w:t>
      </w:r>
    </w:p>
  </w:comment>
  <w:comment w:id="528" w:author="Martin Cahill (NESO)" w:date="2025-05-16T16:45:00Z" w:initials="MC">
    <w:p w14:paraId="5262D447" w14:textId="77777777" w:rsidR="00DA1626" w:rsidRDefault="00DA1626" w:rsidP="00DA1626">
      <w:pPr>
        <w:pStyle w:val="CommentText"/>
      </w:pPr>
      <w:r>
        <w:rPr>
          <w:rStyle w:val="CommentReference"/>
        </w:rPr>
        <w:annotationRef/>
      </w:r>
      <w:r>
        <w:t>Updated ‘connection agreement’ to BCA/BEGA</w:t>
      </w:r>
    </w:p>
  </w:comment>
  <w:comment w:id="540" w:author="Martin Cahill (NESO)" w:date="2025-05-16T16:46:00Z" w:initials="MC">
    <w:p w14:paraId="347694D1" w14:textId="77777777" w:rsidR="00DA1626" w:rsidRDefault="00DA1626" w:rsidP="00DA1626">
      <w:pPr>
        <w:pStyle w:val="CommentText"/>
      </w:pPr>
      <w:r>
        <w:rPr>
          <w:rStyle w:val="CommentReference"/>
        </w:rPr>
        <w:annotationRef/>
      </w:r>
      <w:r>
        <w:t>Formatting update</w:t>
      </w:r>
    </w:p>
  </w:comment>
  <w:comment w:id="582" w:author="Martin Cahill (NESO)" w:date="2025-05-16T16:54:00Z" w:initials="MC">
    <w:p w14:paraId="4437D46B" w14:textId="77777777" w:rsidR="00DA1626" w:rsidRDefault="00DA1626" w:rsidP="00DA1626">
      <w:pPr>
        <w:pStyle w:val="CommentText"/>
      </w:pPr>
      <w:r>
        <w:rPr>
          <w:rStyle w:val="CommentReference"/>
        </w:rPr>
        <w:annotationRef/>
      </w:r>
      <w:r>
        <w:t>Reworded and referenced 14.18.14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BBE87B" w15:done="0"/>
  <w15:commentEx w15:paraId="17635742" w15:done="0"/>
  <w15:commentEx w15:paraId="6321A0DC" w15:done="0"/>
  <w15:commentEx w15:paraId="1C2508C4" w15:done="0"/>
  <w15:commentEx w15:paraId="7412D114" w15:done="0"/>
  <w15:commentEx w15:paraId="6DC92961" w15:done="0"/>
  <w15:commentEx w15:paraId="46374409" w15:done="0"/>
  <w15:commentEx w15:paraId="7E0FA171" w15:done="0"/>
  <w15:commentEx w15:paraId="1E6FDB63" w15:done="0"/>
  <w15:commentEx w15:paraId="6C84E693" w15:done="0"/>
  <w15:commentEx w15:paraId="61A260BD" w15:done="0"/>
  <w15:commentEx w15:paraId="632AAE0C" w15:done="0"/>
  <w15:commentEx w15:paraId="7764000C" w15:done="0"/>
  <w15:commentEx w15:paraId="5262D447" w15:done="0"/>
  <w15:commentEx w15:paraId="347694D1" w15:done="0"/>
  <w15:commentEx w15:paraId="4437D4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3B8FFFF" w16cex:dateUtc="2025-05-20T12:31:00Z"/>
  <w16cex:commentExtensible w16cex:durableId="0D5AED8E" w16cex:dateUtc="2025-05-20T12:31:00Z"/>
  <w16cex:commentExtensible w16cex:durableId="2A889D90" w16cex:dateUtc="2025-04-09T11:02:00Z"/>
  <w16cex:commentExtensible w16cex:durableId="20886B4D" w16cex:dateUtc="2025-05-16T15:27:00Z"/>
  <w16cex:commentExtensible w16cex:durableId="04262995" w16cex:dateUtc="2025-05-20T12:30:00Z"/>
  <w16cex:commentExtensible w16cex:durableId="51459A9F" w16cex:dateUtc="2025-05-20T12:34:00Z"/>
  <w16cex:commentExtensible w16cex:durableId="03B5B336" w16cex:dateUtc="2025-04-09T11:04:00Z"/>
  <w16cex:commentExtensible w16cex:durableId="0727C7DD" w16cex:dateUtc="2025-05-20T12:38:00Z"/>
  <w16cex:commentExtensible w16cex:durableId="31DFB35B" w16cex:dateUtc="2025-04-09T11:21:00Z"/>
  <w16cex:commentExtensible w16cex:durableId="7D5DEA0E" w16cex:dateUtc="2025-05-16T15:40:00Z"/>
  <w16cex:commentExtensible w16cex:durableId="23C60AE0" w16cex:dateUtc="2025-04-09T11:28:00Z"/>
  <w16cex:commentExtensible w16cex:durableId="58D883CF" w16cex:dateUtc="2025-05-16T15:43:00Z"/>
  <w16cex:commentExtensible w16cex:durableId="54896066" w16cex:dateUtc="2025-04-14T11:10:00Z"/>
  <w16cex:commentExtensible w16cex:durableId="6F07A2B0" w16cex:dateUtc="2025-05-16T15:45:00Z"/>
  <w16cex:commentExtensible w16cex:durableId="74D2173A" w16cex:dateUtc="2025-05-16T15:46:00Z"/>
  <w16cex:commentExtensible w16cex:durableId="17F4753C" w16cex:dateUtc="2025-05-16T15: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BBE87B" w16cid:durableId="63B8FFFF"/>
  <w16cid:commentId w16cid:paraId="17635742" w16cid:durableId="0D5AED8E"/>
  <w16cid:commentId w16cid:paraId="6321A0DC" w16cid:durableId="2A889D90"/>
  <w16cid:commentId w16cid:paraId="1C2508C4" w16cid:durableId="20886B4D"/>
  <w16cid:commentId w16cid:paraId="7412D114" w16cid:durableId="04262995"/>
  <w16cid:commentId w16cid:paraId="6DC92961" w16cid:durableId="51459A9F"/>
  <w16cid:commentId w16cid:paraId="46374409" w16cid:durableId="03B5B336"/>
  <w16cid:commentId w16cid:paraId="7E0FA171" w16cid:durableId="0727C7DD"/>
  <w16cid:commentId w16cid:paraId="1E6FDB63" w16cid:durableId="31DFB35B"/>
  <w16cid:commentId w16cid:paraId="6C84E693" w16cid:durableId="7D5DEA0E"/>
  <w16cid:commentId w16cid:paraId="61A260BD" w16cid:durableId="23C60AE0"/>
  <w16cid:commentId w16cid:paraId="632AAE0C" w16cid:durableId="58D883CF"/>
  <w16cid:commentId w16cid:paraId="7764000C" w16cid:durableId="54896066"/>
  <w16cid:commentId w16cid:paraId="5262D447" w16cid:durableId="6F07A2B0"/>
  <w16cid:commentId w16cid:paraId="347694D1" w16cid:durableId="74D2173A"/>
  <w16cid:commentId w16cid:paraId="4437D46B" w16cid:durableId="17F475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BA583" w14:textId="77777777" w:rsidR="00025741" w:rsidRDefault="00025741" w:rsidP="001046D7">
      <w:pPr>
        <w:pStyle w:val="LogoCaption"/>
      </w:pPr>
      <w:r>
        <w:separator/>
      </w:r>
    </w:p>
  </w:endnote>
  <w:endnote w:type="continuationSeparator" w:id="0">
    <w:p w14:paraId="13D4F670" w14:textId="77777777" w:rsidR="00025741" w:rsidRDefault="00025741" w:rsidP="001046D7">
      <w:pPr>
        <w:pStyle w:val="LogoCaption"/>
      </w:pPr>
      <w:r>
        <w:continuationSeparator/>
      </w:r>
    </w:p>
  </w:endnote>
  <w:endnote w:type="continuationNotice" w:id="1">
    <w:p w14:paraId="2E9945AD" w14:textId="77777777" w:rsidR="00025741" w:rsidRDefault="000257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AE03A" w14:textId="77777777" w:rsidR="00025741" w:rsidRDefault="00025741" w:rsidP="001046D7">
      <w:pPr>
        <w:pStyle w:val="LogoCaption"/>
      </w:pPr>
      <w:r>
        <w:separator/>
      </w:r>
    </w:p>
  </w:footnote>
  <w:footnote w:type="continuationSeparator" w:id="0">
    <w:p w14:paraId="647AFC73" w14:textId="77777777" w:rsidR="00025741" w:rsidRDefault="00025741" w:rsidP="001046D7">
      <w:pPr>
        <w:pStyle w:val="LogoCaption"/>
      </w:pPr>
      <w:r>
        <w:continuationSeparator/>
      </w:r>
    </w:p>
  </w:footnote>
  <w:footnote w:type="continuationNotice" w:id="1">
    <w:p w14:paraId="20E5DAE9" w14:textId="77777777" w:rsidR="00025741" w:rsidRDefault="00025741"/>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589" w:name="OLE_LINK4"/>
      <w:bookmarkStart w:id="590" w:name="OLE_LINK5"/>
      <w:r w:rsidRPr="00222B22">
        <w:rPr>
          <w:rFonts w:cs="Arial"/>
          <w:sz w:val="18"/>
          <w:szCs w:val="18"/>
        </w:rPr>
        <w:t xml:space="preserve">LDTEC Indicative Block Offer </w:t>
      </w:r>
      <w:bookmarkEnd w:id="589"/>
      <w:bookmarkEnd w:id="590"/>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688"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689" w:name="bmkLogoCaptionEven" w:colFirst="0" w:colLast="0"/>
          <w:bookmarkEnd w:id="688"/>
        </w:p>
      </w:tc>
    </w:tr>
    <w:bookmarkEnd w:id="689"/>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690"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691" w:name="bmkLogoCaption" w:colFirst="0" w:colLast="0"/>
          <w:bookmarkEnd w:id="690"/>
        </w:p>
      </w:tc>
    </w:tr>
    <w:bookmarkEnd w:id="691"/>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neso.energy::92601b95-42ef-4839-9b57-02697efed4e8"/>
  </w15:person>
  <w15:person w15:author="Author">
    <w15:presenceInfo w15:providerId="None" w15:userId="Author"/>
  </w15:person>
  <w15:person w15:author="Martin Cahill (NESO)">
    <w15:presenceInfo w15:providerId="AD" w15:userId="S::Martin.Cahill1@uk.nationalgrid.com::16925ec6-6867-452d-940e-6897b6fa57ef"/>
  </w15:person>
  <w15:person w15:author="Alex Aristodemou (NESO)">
    <w15:presenceInfo w15:providerId="AD" w15:userId="S::alexander.aristod@uk.nationalgrid.com::0cb1737e-a9d3-4d94-a97f-26f0b782cd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5741"/>
    <w:rsid w:val="000276FD"/>
    <w:rsid w:val="00030743"/>
    <w:rsid w:val="00031E7C"/>
    <w:rsid w:val="00032C95"/>
    <w:rsid w:val="0003384A"/>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0742"/>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018"/>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4CAD"/>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6C2F"/>
    <w:rsid w:val="00297932"/>
    <w:rsid w:val="00297C5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BDF"/>
    <w:rsid w:val="003C1F3F"/>
    <w:rsid w:val="003C372A"/>
    <w:rsid w:val="003C40F8"/>
    <w:rsid w:val="003C4DAD"/>
    <w:rsid w:val="003C5138"/>
    <w:rsid w:val="003C7839"/>
    <w:rsid w:val="003D0DCA"/>
    <w:rsid w:val="003D1390"/>
    <w:rsid w:val="003D1763"/>
    <w:rsid w:val="003D20FC"/>
    <w:rsid w:val="003D2A23"/>
    <w:rsid w:val="003D35D0"/>
    <w:rsid w:val="003D53D0"/>
    <w:rsid w:val="003D5CCF"/>
    <w:rsid w:val="003D65C9"/>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275F"/>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43B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4511"/>
    <w:rsid w:val="00475DC1"/>
    <w:rsid w:val="0047668C"/>
    <w:rsid w:val="00476BC2"/>
    <w:rsid w:val="00477EDD"/>
    <w:rsid w:val="0048055F"/>
    <w:rsid w:val="00480975"/>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822"/>
    <w:rsid w:val="004B5F93"/>
    <w:rsid w:val="004B79B6"/>
    <w:rsid w:val="004C0A17"/>
    <w:rsid w:val="004C263D"/>
    <w:rsid w:val="004C27AA"/>
    <w:rsid w:val="004C3870"/>
    <w:rsid w:val="004C41F4"/>
    <w:rsid w:val="004C5F40"/>
    <w:rsid w:val="004C6079"/>
    <w:rsid w:val="004D112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1739"/>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926"/>
    <w:rsid w:val="00575253"/>
    <w:rsid w:val="00575BE1"/>
    <w:rsid w:val="00576D2E"/>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243"/>
    <w:rsid w:val="005A5B3D"/>
    <w:rsid w:val="005A5FAA"/>
    <w:rsid w:val="005A6027"/>
    <w:rsid w:val="005B083A"/>
    <w:rsid w:val="005B18DE"/>
    <w:rsid w:val="005B2D94"/>
    <w:rsid w:val="005B3509"/>
    <w:rsid w:val="005B3B24"/>
    <w:rsid w:val="005B50FC"/>
    <w:rsid w:val="005B5723"/>
    <w:rsid w:val="005C08F8"/>
    <w:rsid w:val="005C2463"/>
    <w:rsid w:val="005C297A"/>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5F72BD"/>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538E"/>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360B"/>
    <w:rsid w:val="00663813"/>
    <w:rsid w:val="00664194"/>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86E13"/>
    <w:rsid w:val="006900E0"/>
    <w:rsid w:val="00690503"/>
    <w:rsid w:val="006927B0"/>
    <w:rsid w:val="0069316C"/>
    <w:rsid w:val="00693B79"/>
    <w:rsid w:val="006945A8"/>
    <w:rsid w:val="006946B3"/>
    <w:rsid w:val="006959AC"/>
    <w:rsid w:val="00696521"/>
    <w:rsid w:val="00696812"/>
    <w:rsid w:val="00696F06"/>
    <w:rsid w:val="00697C43"/>
    <w:rsid w:val="00697E3A"/>
    <w:rsid w:val="006A197E"/>
    <w:rsid w:val="006A1F56"/>
    <w:rsid w:val="006A278A"/>
    <w:rsid w:val="006A371E"/>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189"/>
    <w:rsid w:val="006C16EF"/>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064D"/>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275A"/>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3AB0"/>
    <w:rsid w:val="007A4ACA"/>
    <w:rsid w:val="007A6B72"/>
    <w:rsid w:val="007A70D2"/>
    <w:rsid w:val="007A7251"/>
    <w:rsid w:val="007A779E"/>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2EF6"/>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8A2"/>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02D"/>
    <w:rsid w:val="008E6154"/>
    <w:rsid w:val="008E6787"/>
    <w:rsid w:val="008E7C49"/>
    <w:rsid w:val="008F0093"/>
    <w:rsid w:val="008F1FAC"/>
    <w:rsid w:val="008F30A4"/>
    <w:rsid w:val="008F35CD"/>
    <w:rsid w:val="008F4104"/>
    <w:rsid w:val="008F4A77"/>
    <w:rsid w:val="008F6753"/>
    <w:rsid w:val="008F6EB5"/>
    <w:rsid w:val="008F7950"/>
    <w:rsid w:val="008F7B8E"/>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51E7"/>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2F4B"/>
    <w:rsid w:val="009945F1"/>
    <w:rsid w:val="00995826"/>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57AE6"/>
    <w:rsid w:val="00A60ADE"/>
    <w:rsid w:val="00A60C1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B701C"/>
    <w:rsid w:val="00AC0A24"/>
    <w:rsid w:val="00AC23EB"/>
    <w:rsid w:val="00AC348D"/>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7C80"/>
    <w:rsid w:val="00B40480"/>
    <w:rsid w:val="00B409AA"/>
    <w:rsid w:val="00B422BA"/>
    <w:rsid w:val="00B43B83"/>
    <w:rsid w:val="00B43C4C"/>
    <w:rsid w:val="00B44DF1"/>
    <w:rsid w:val="00B45820"/>
    <w:rsid w:val="00B458A9"/>
    <w:rsid w:val="00B460F0"/>
    <w:rsid w:val="00B461C7"/>
    <w:rsid w:val="00B4625D"/>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6E2B"/>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737D"/>
    <w:rsid w:val="00C27495"/>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02D5"/>
    <w:rsid w:val="00C7082A"/>
    <w:rsid w:val="00C717A1"/>
    <w:rsid w:val="00C7182F"/>
    <w:rsid w:val="00C72253"/>
    <w:rsid w:val="00C74036"/>
    <w:rsid w:val="00C74329"/>
    <w:rsid w:val="00C74B1C"/>
    <w:rsid w:val="00C74DFF"/>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6664"/>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7BD"/>
    <w:rsid w:val="00D55123"/>
    <w:rsid w:val="00D55BCA"/>
    <w:rsid w:val="00D600D2"/>
    <w:rsid w:val="00D60ED8"/>
    <w:rsid w:val="00D61777"/>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626"/>
    <w:rsid w:val="00DA19F8"/>
    <w:rsid w:val="00DA30D5"/>
    <w:rsid w:val="00DB08DB"/>
    <w:rsid w:val="00DB0E0F"/>
    <w:rsid w:val="00DB41F6"/>
    <w:rsid w:val="00DC0A93"/>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07C4"/>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76804"/>
    <w:rsid w:val="00E80315"/>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21F"/>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0CEA"/>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2A6A"/>
    <w:rsid w:val="00F635CA"/>
    <w:rsid w:val="00F63D25"/>
    <w:rsid w:val="00F6692C"/>
    <w:rsid w:val="00F67229"/>
    <w:rsid w:val="00F679B5"/>
    <w:rsid w:val="00F71176"/>
    <w:rsid w:val="00F72006"/>
    <w:rsid w:val="00F75086"/>
    <w:rsid w:val="00F802C0"/>
    <w:rsid w:val="00F80330"/>
    <w:rsid w:val="00F816B6"/>
    <w:rsid w:val="00F827F1"/>
    <w:rsid w:val="00F83388"/>
    <w:rsid w:val="00F83BEF"/>
    <w:rsid w:val="00F84AFD"/>
    <w:rsid w:val="00F84FEB"/>
    <w:rsid w:val="00F857FC"/>
    <w:rsid w:val="00F87E62"/>
    <w:rsid w:val="00F90F1F"/>
    <w:rsid w:val="00F923C8"/>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26F9"/>
    <w:rsid w:val="00FB3088"/>
    <w:rsid w:val="00FB332F"/>
    <w:rsid w:val="00FB4EAB"/>
    <w:rsid w:val="00FB596B"/>
    <w:rsid w:val="00FB7522"/>
    <w:rsid w:val="00FB7C95"/>
    <w:rsid w:val="00FC0225"/>
    <w:rsid w:val="00FC06A6"/>
    <w:rsid w:val="00FC26A3"/>
    <w:rsid w:val="00FC411B"/>
    <w:rsid w:val="00FC5CF1"/>
    <w:rsid w:val="00FC681D"/>
    <w:rsid w:val="00FC6E66"/>
    <w:rsid w:val="00FC7A0A"/>
    <w:rsid w:val="00FD015B"/>
    <w:rsid w:val="00FD45AD"/>
    <w:rsid w:val="00FD48AB"/>
    <w:rsid w:val="00FD4D58"/>
    <w:rsid w:val="00FD5479"/>
    <w:rsid w:val="00FD7575"/>
    <w:rsid w:val="00FD7A82"/>
    <w:rsid w:val="00FD7F84"/>
    <w:rsid w:val="00FE033C"/>
    <w:rsid w:val="00FE0CEE"/>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21057796">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30455807">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0027815">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57955681">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45914405">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50705330">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1863489">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01885439">
      <w:bodyDiv w:val="1"/>
      <w:marLeft w:val="0"/>
      <w:marRight w:val="0"/>
      <w:marTop w:val="0"/>
      <w:marBottom w:val="0"/>
      <w:divBdr>
        <w:top w:val="none" w:sz="0" w:space="0" w:color="auto"/>
        <w:left w:val="none" w:sz="0" w:space="0" w:color="auto"/>
        <w:bottom w:val="none" w:sz="0" w:space="0" w:color="auto"/>
        <w:right w:val="none" w:sz="0" w:space="0" w:color="auto"/>
      </w:divBdr>
    </w:div>
    <w:div w:id="1309364884">
      <w:bodyDiv w:val="1"/>
      <w:marLeft w:val="0"/>
      <w:marRight w:val="0"/>
      <w:marTop w:val="0"/>
      <w:marBottom w:val="0"/>
      <w:divBdr>
        <w:top w:val="none" w:sz="0" w:space="0" w:color="auto"/>
        <w:left w:val="none" w:sz="0" w:space="0" w:color="auto"/>
        <w:bottom w:val="none" w:sz="0" w:space="0" w:color="auto"/>
        <w:right w:val="none" w:sz="0" w:space="0" w:color="auto"/>
      </w:divBdr>
    </w:div>
    <w:div w:id="1310745111">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53589160">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4907759">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microsoft.com/office/2018/08/relationships/commentsExtensible" Target="commentsExtensible.xml"/><Relationship Id="rId42" Type="http://schemas.openxmlformats.org/officeDocument/2006/relationships/image" Target="media/image26.wmf"/><Relationship Id="rId47" Type="http://schemas.openxmlformats.org/officeDocument/2006/relationships/image" Target="media/image31.wmf"/><Relationship Id="rId63" Type="http://schemas.openxmlformats.org/officeDocument/2006/relationships/image" Target="media/image47.wmf"/><Relationship Id="rId68" Type="http://schemas.openxmlformats.org/officeDocument/2006/relationships/image" Target="media/image52.wmf"/><Relationship Id="rId84" Type="http://schemas.openxmlformats.org/officeDocument/2006/relationships/image" Target="media/image67.wmf"/><Relationship Id="rId89" Type="http://schemas.openxmlformats.org/officeDocument/2006/relationships/image" Target="media/image72.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3.wmf"/><Relationship Id="rId107" Type="http://schemas.openxmlformats.org/officeDocument/2006/relationships/header" Target="header3.xml"/><Relationship Id="rId11" Type="http://schemas.openxmlformats.org/officeDocument/2006/relationships/footnotes" Target="footnotes.xml"/><Relationship Id="rId24" Type="http://schemas.openxmlformats.org/officeDocument/2006/relationships/image" Target="media/image8.wmf"/><Relationship Id="rId32" Type="http://schemas.openxmlformats.org/officeDocument/2006/relationships/image" Target="media/image16.png"/><Relationship Id="rId37" Type="http://schemas.openxmlformats.org/officeDocument/2006/relationships/image" Target="media/image21.wmf"/><Relationship Id="rId40" Type="http://schemas.openxmlformats.org/officeDocument/2006/relationships/image" Target="media/image24.wmf"/><Relationship Id="rId45" Type="http://schemas.openxmlformats.org/officeDocument/2006/relationships/image" Target="media/image29.png"/><Relationship Id="rId53" Type="http://schemas.openxmlformats.org/officeDocument/2006/relationships/image" Target="media/image37.wmf"/><Relationship Id="rId58" Type="http://schemas.openxmlformats.org/officeDocument/2006/relationships/image" Target="media/image42.wmf"/><Relationship Id="rId66" Type="http://schemas.openxmlformats.org/officeDocument/2006/relationships/image" Target="media/image50.wmf"/><Relationship Id="rId74" Type="http://schemas.openxmlformats.org/officeDocument/2006/relationships/image" Target="media/image58.wmf"/><Relationship Id="rId79" Type="http://schemas.openxmlformats.org/officeDocument/2006/relationships/chart" Target="charts/chart1.xml"/><Relationship Id="rId87" Type="http://schemas.openxmlformats.org/officeDocument/2006/relationships/image" Target="media/image70.wmf"/><Relationship Id="rId102" Type="http://schemas.openxmlformats.org/officeDocument/2006/relationships/image" Target="media/image85.png"/><Relationship Id="rId110"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image" Target="media/image45.wmf"/><Relationship Id="rId82" Type="http://schemas.openxmlformats.org/officeDocument/2006/relationships/image" Target="media/image65.png"/><Relationship Id="rId90" Type="http://schemas.openxmlformats.org/officeDocument/2006/relationships/image" Target="media/image73.wmf"/><Relationship Id="rId95" Type="http://schemas.openxmlformats.org/officeDocument/2006/relationships/image" Target="media/image78.wmf"/><Relationship Id="rId19" Type="http://schemas.microsoft.com/office/2011/relationships/commentsExtended" Target="commentsExtended.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40.wmf"/><Relationship Id="rId64" Type="http://schemas.openxmlformats.org/officeDocument/2006/relationships/image" Target="media/image48.wmf"/><Relationship Id="rId69" Type="http://schemas.openxmlformats.org/officeDocument/2006/relationships/image" Target="media/image53.wmf"/><Relationship Id="rId77" Type="http://schemas.openxmlformats.org/officeDocument/2006/relationships/image" Target="media/image61.wmf"/><Relationship Id="rId100" Type="http://schemas.openxmlformats.org/officeDocument/2006/relationships/image" Target="media/image83.wmf"/><Relationship Id="rId105" Type="http://schemas.openxmlformats.org/officeDocument/2006/relationships/footer" Target="footer1.xml"/><Relationship Id="rId8" Type="http://schemas.openxmlformats.org/officeDocument/2006/relationships/styles" Target="styles.xml"/><Relationship Id="rId51" Type="http://schemas.openxmlformats.org/officeDocument/2006/relationships/image" Target="media/image35.wmf"/><Relationship Id="rId72" Type="http://schemas.openxmlformats.org/officeDocument/2006/relationships/image" Target="media/image56.wmf"/><Relationship Id="rId80" Type="http://schemas.openxmlformats.org/officeDocument/2006/relationships/image" Target="media/image63.wmf"/><Relationship Id="rId85" Type="http://schemas.openxmlformats.org/officeDocument/2006/relationships/image" Target="media/image68.wmf"/><Relationship Id="rId93" Type="http://schemas.openxmlformats.org/officeDocument/2006/relationships/image" Target="media/image76.png"/><Relationship Id="rId98" Type="http://schemas.openxmlformats.org/officeDocument/2006/relationships/image" Target="media/image81.w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9.wmf"/><Relationship Id="rId33" Type="http://schemas.openxmlformats.org/officeDocument/2006/relationships/image" Target="media/image17.png"/><Relationship Id="rId38" Type="http://schemas.openxmlformats.org/officeDocument/2006/relationships/image" Target="media/image22.wmf"/><Relationship Id="rId46" Type="http://schemas.openxmlformats.org/officeDocument/2006/relationships/image" Target="media/image30.wmf"/><Relationship Id="rId59" Type="http://schemas.openxmlformats.org/officeDocument/2006/relationships/image" Target="media/image43.wmf"/><Relationship Id="rId67" Type="http://schemas.openxmlformats.org/officeDocument/2006/relationships/image" Target="media/image51.wmf"/><Relationship Id="rId103" Type="http://schemas.openxmlformats.org/officeDocument/2006/relationships/header" Target="header1.xml"/><Relationship Id="rId108" Type="http://schemas.openxmlformats.org/officeDocument/2006/relationships/fontTable" Target="fontTable.xml"/><Relationship Id="rId20" Type="http://schemas.microsoft.com/office/2016/09/relationships/commentsIds" Target="commentsIds.xml"/><Relationship Id="rId41" Type="http://schemas.openxmlformats.org/officeDocument/2006/relationships/image" Target="media/image25.wmf"/><Relationship Id="rId54" Type="http://schemas.openxmlformats.org/officeDocument/2006/relationships/image" Target="media/image38.wmf"/><Relationship Id="rId62" Type="http://schemas.openxmlformats.org/officeDocument/2006/relationships/image" Target="media/image46.wmf"/><Relationship Id="rId70" Type="http://schemas.openxmlformats.org/officeDocument/2006/relationships/image" Target="media/image54.wmf"/><Relationship Id="rId75" Type="http://schemas.openxmlformats.org/officeDocument/2006/relationships/image" Target="media/image59.wmf"/><Relationship Id="rId83" Type="http://schemas.openxmlformats.org/officeDocument/2006/relationships/image" Target="media/image66.wmf"/><Relationship Id="rId88" Type="http://schemas.openxmlformats.org/officeDocument/2006/relationships/image" Target="media/image71.wmf"/><Relationship Id="rId91" Type="http://schemas.openxmlformats.org/officeDocument/2006/relationships/image" Target="media/image74.png"/><Relationship Id="rId96" Type="http://schemas.openxmlformats.org/officeDocument/2006/relationships/image" Target="media/image7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image" Target="media/image33.wmf"/><Relationship Id="rId57" Type="http://schemas.openxmlformats.org/officeDocument/2006/relationships/image" Target="media/image41.wmf"/><Relationship Id="rId106" Type="http://schemas.openxmlformats.org/officeDocument/2006/relationships/footer" Target="footer2.xml"/><Relationship Id="rId10" Type="http://schemas.openxmlformats.org/officeDocument/2006/relationships/webSettings" Target="webSettings.xml"/><Relationship Id="rId31" Type="http://schemas.openxmlformats.org/officeDocument/2006/relationships/image" Target="media/image15.png"/><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4.wmf"/><Relationship Id="rId65" Type="http://schemas.openxmlformats.org/officeDocument/2006/relationships/image" Target="media/image49.wmf"/><Relationship Id="rId73" Type="http://schemas.openxmlformats.org/officeDocument/2006/relationships/image" Target="media/image57.wmf"/><Relationship Id="rId78" Type="http://schemas.openxmlformats.org/officeDocument/2006/relationships/image" Target="media/image62.png"/><Relationship Id="rId81" Type="http://schemas.openxmlformats.org/officeDocument/2006/relationships/image" Target="media/image64.wmf"/><Relationship Id="rId86" Type="http://schemas.openxmlformats.org/officeDocument/2006/relationships/image" Target="media/image69.wmf"/><Relationship Id="rId94" Type="http://schemas.openxmlformats.org/officeDocument/2006/relationships/image" Target="media/image77.wmf"/><Relationship Id="rId99" Type="http://schemas.openxmlformats.org/officeDocument/2006/relationships/image" Target="media/image82.wmf"/><Relationship Id="rId101" Type="http://schemas.openxmlformats.org/officeDocument/2006/relationships/image" Target="media/image84.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comments" Target="comments.xml"/><Relationship Id="rId39" Type="http://schemas.openxmlformats.org/officeDocument/2006/relationships/image" Target="media/image23.wmf"/><Relationship Id="rId109" Type="http://schemas.microsoft.com/office/2011/relationships/people" Target="people.xml"/><Relationship Id="rId34" Type="http://schemas.openxmlformats.org/officeDocument/2006/relationships/image" Target="media/image18.png"/><Relationship Id="rId50" Type="http://schemas.openxmlformats.org/officeDocument/2006/relationships/image" Target="media/image34.wmf"/><Relationship Id="rId55" Type="http://schemas.openxmlformats.org/officeDocument/2006/relationships/image" Target="media/image39.wmf"/><Relationship Id="rId76" Type="http://schemas.openxmlformats.org/officeDocument/2006/relationships/image" Target="media/image60.png"/><Relationship Id="rId97" Type="http://schemas.openxmlformats.org/officeDocument/2006/relationships/image" Target="media/image80.wmf"/><Relationship Id="rId104" Type="http://schemas.openxmlformats.org/officeDocument/2006/relationships/header" Target="header2.xml"/><Relationship Id="rId7" Type="http://schemas.openxmlformats.org/officeDocument/2006/relationships/numbering" Target="numbering.xml"/><Relationship Id="rId71" Type="http://schemas.openxmlformats.org/officeDocument/2006/relationships/image" Target="media/image55.wmf"/><Relationship Id="rId92" Type="http://schemas.openxmlformats.org/officeDocument/2006/relationships/image" Target="media/image75.png"/></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73174AC9-19D2-4651-BECE-15F80D782ABC}">
  <ds:schemaRefs>
    <ds:schemaRef ds:uri="http://www.imanage.com/work/xmlschema"/>
  </ds:schemaRefs>
</ds:datastoreItem>
</file>

<file path=customXml/itemProps4.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6.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37</TotalTime>
  <Pages>120</Pages>
  <Words>44078</Words>
  <Characters>251246</Characters>
  <Application>Microsoft Office Word</Application>
  <DocSecurity>0</DocSecurity>
  <Lines>2093</Lines>
  <Paragraphs>589</Paragraphs>
  <ScaleCrop>false</ScaleCrop>
  <Company/>
  <LinksUpToDate>false</LinksUpToDate>
  <CharactersWithSpaces>294735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Martin Cahill [NESO]</cp:lastModifiedBy>
  <cp:revision>51</cp:revision>
  <cp:lastPrinted>2025-04-07T10:37:00Z</cp:lastPrinted>
  <dcterms:created xsi:type="dcterms:W3CDTF">2025-05-20T12:23:00Z</dcterms:created>
  <dcterms:modified xsi:type="dcterms:W3CDTF">2025-06-04T16:28:00Z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